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923EC8" w14:textId="19AF3BC9" w:rsidR="00640E63" w:rsidRPr="00F147BE" w:rsidRDefault="00640E63" w:rsidP="00E04748">
      <w:pPr>
        <w:pStyle w:val="Title"/>
      </w:pPr>
      <w:r w:rsidRPr="00F147BE">
        <w:t>Aircraft Purchase Agreement</w:t>
      </w:r>
    </w:p>
    <w:p w14:paraId="0E7F3150" w14:textId="01D2DE63" w:rsidR="00640E63" w:rsidRPr="00F147BE" w:rsidRDefault="002C3FB9" w:rsidP="00E04748">
      <w:pPr>
        <w:ind w:firstLine="720"/>
      </w:pPr>
      <w:r w:rsidRPr="00F147BE">
        <w:rPr>
          <w:b/>
        </w:rPr>
        <w:t>Aircraft Purchase</w:t>
      </w:r>
      <w:r w:rsidRPr="00F147BE">
        <w:t xml:space="preserve"> </w:t>
      </w:r>
      <w:r w:rsidRPr="00F147BE">
        <w:rPr>
          <w:b/>
        </w:rPr>
        <w:t>Agreement</w:t>
      </w:r>
      <w:r w:rsidR="00640E63" w:rsidRPr="00F147BE">
        <w:t xml:space="preserve">, dated October 30, </w:t>
      </w:r>
      <w:r w:rsidR="0016339A" w:rsidRPr="00F147BE">
        <w:t>20X2</w:t>
      </w:r>
      <w:r w:rsidR="00640E63" w:rsidRPr="00F147BE">
        <w:t xml:space="preserve">, </w:t>
      </w:r>
      <w:r w:rsidR="0016339A" w:rsidRPr="00F147BE">
        <w:t>between</w:t>
      </w:r>
      <w:r w:rsidR="00640E63" w:rsidRPr="00F147BE">
        <w:t xml:space="preserve"> Supersonic Wings Corp., a Delaware corporation (the “</w:t>
      </w:r>
      <w:r w:rsidR="00640E63" w:rsidRPr="00F147BE">
        <w:rPr>
          <w:b/>
        </w:rPr>
        <w:t>Seller</w:t>
      </w:r>
      <w:r w:rsidR="00640E63" w:rsidRPr="00F147BE">
        <w:t>”) and Fly-by-Night Aviation, Inc., a New York corporation (</w:t>
      </w:r>
      <w:r w:rsidR="0016339A" w:rsidRPr="00F147BE">
        <w:t xml:space="preserve">the </w:t>
      </w:r>
      <w:r w:rsidR="00640E63" w:rsidRPr="00F147BE">
        <w:t>“</w:t>
      </w:r>
      <w:r w:rsidR="00640E63" w:rsidRPr="00F147BE">
        <w:rPr>
          <w:b/>
        </w:rPr>
        <w:t>Buyer</w:t>
      </w:r>
      <w:r w:rsidR="00640E63" w:rsidRPr="00F147BE">
        <w:t>”).</w:t>
      </w:r>
    </w:p>
    <w:p w14:paraId="7089F149" w14:textId="38440ADC" w:rsidR="0016339A" w:rsidRPr="00F147BE" w:rsidRDefault="0062647C" w:rsidP="00E04748">
      <w:pPr>
        <w:ind w:firstLine="720"/>
      </w:pPr>
      <w:r w:rsidRPr="00F147BE">
        <w:t>This Agreement provides for the Seller’s sale to the Buyer of the Seller’s Icarus Aerospace Corporation I-800 aircraft.</w:t>
      </w:r>
    </w:p>
    <w:p w14:paraId="738F60C2" w14:textId="480E8D82" w:rsidR="00F32D3D" w:rsidRPr="00F147BE" w:rsidRDefault="00F32D3D" w:rsidP="00E04748">
      <w:pPr>
        <w:ind w:firstLine="720"/>
      </w:pPr>
      <w:r w:rsidRPr="00F147BE">
        <w:t>[Accordingly, in consideration of the mutual promises stated in this Agreement, the parties agree as follows:]</w:t>
      </w:r>
    </w:p>
    <w:p w14:paraId="43925409" w14:textId="0F6E20D3" w:rsidR="00640E63" w:rsidRPr="00F147BE" w:rsidRDefault="00F32D3D" w:rsidP="00E04748">
      <w:pPr>
        <w:ind w:firstLine="720"/>
      </w:pPr>
      <w:r w:rsidRPr="00F147BE">
        <w:t xml:space="preserve">[Accordingly, the </w:t>
      </w:r>
      <w:r w:rsidR="00640E63" w:rsidRPr="00F147BE">
        <w:t>parties agree as follows:</w:t>
      </w:r>
      <w:r w:rsidR="00F147BE">
        <w:t>]</w:t>
      </w:r>
    </w:p>
    <w:p w14:paraId="5FAEA978" w14:textId="77416FD5" w:rsidR="00640E63" w:rsidRPr="0034748C" w:rsidRDefault="00F147BE" w:rsidP="00C62256">
      <w:pPr>
        <w:pStyle w:val="Heading1"/>
      </w:pPr>
      <w:r w:rsidRPr="0034748C">
        <w:t>—</w:t>
      </w:r>
      <w:r w:rsidR="00640E63" w:rsidRPr="0034748C">
        <w:t>Definitions</w:t>
      </w:r>
    </w:p>
    <w:p w14:paraId="6613DA77" w14:textId="3C7876C3" w:rsidR="00B6659E" w:rsidRPr="00F147BE" w:rsidRDefault="00D0074C" w:rsidP="002A3F39">
      <w:pPr>
        <w:pStyle w:val="Heading2"/>
      </w:pPr>
      <w:r w:rsidRPr="00F147BE">
        <w:rPr>
          <w:b/>
        </w:rPr>
        <w:t>Defined Terms</w:t>
      </w:r>
      <w:r w:rsidRPr="00F147BE">
        <w:t>. As used in this Agreement, terms defined in the preamble and recitals of this Agreement have the meanings set forth therein, and the following terms have the meanings set forth below:</w:t>
      </w:r>
    </w:p>
    <w:p w14:paraId="3706B5C2" w14:textId="4930D9FB" w:rsidR="00640E63" w:rsidRPr="00F147BE" w:rsidRDefault="00640E63" w:rsidP="00E04748">
      <w:pPr>
        <w:ind w:firstLine="576"/>
      </w:pPr>
      <w:r w:rsidRPr="00F147BE">
        <w:t>“</w:t>
      </w:r>
      <w:r w:rsidRPr="00F147BE">
        <w:rPr>
          <w:b/>
        </w:rPr>
        <w:t>Agreement</w:t>
      </w:r>
      <w:r w:rsidRPr="00F147BE">
        <w:t xml:space="preserve">” means this </w:t>
      </w:r>
      <w:r w:rsidR="003E5448">
        <w:t xml:space="preserve">Aircraft Purchase </w:t>
      </w:r>
      <w:r w:rsidRPr="00F147BE">
        <w:t xml:space="preserve">Agreement and all </w:t>
      </w:r>
      <w:r w:rsidR="003E5448">
        <w:t xml:space="preserve">its </w:t>
      </w:r>
      <w:r w:rsidRPr="00F147BE">
        <w:t xml:space="preserve">Schedules and Exhibits hereto, as </w:t>
      </w:r>
      <w:r w:rsidR="003E5448">
        <w:t>each</w:t>
      </w:r>
      <w:r w:rsidRPr="00F147BE">
        <w:t xml:space="preserve"> may be amended from time to time.</w:t>
      </w:r>
    </w:p>
    <w:p w14:paraId="1777AA3F" w14:textId="08313C1C" w:rsidR="00640E63" w:rsidRPr="00F147BE" w:rsidRDefault="00640E63" w:rsidP="00E04748">
      <w:pPr>
        <w:ind w:firstLine="576"/>
      </w:pPr>
      <w:r w:rsidRPr="00F147BE">
        <w:t>“</w:t>
      </w:r>
      <w:r w:rsidRPr="00F147BE">
        <w:rPr>
          <w:b/>
        </w:rPr>
        <w:t>Aircraft</w:t>
      </w:r>
      <w:r w:rsidRPr="00F147BE">
        <w:t xml:space="preserve">” means the Airframe, equipped with </w:t>
      </w:r>
      <w:r w:rsidR="003E5448">
        <w:t>the Engines</w:t>
      </w:r>
      <w:r w:rsidRPr="00F147BE">
        <w:t xml:space="preserve">, together with all appliances, avionics, furnishings, and other components, equipment, and property incorporated in or otherwise related to the Airframe or </w:t>
      </w:r>
      <w:r w:rsidR="003E5448">
        <w:t>E</w:t>
      </w:r>
      <w:r w:rsidR="003E5448" w:rsidRPr="00F147BE">
        <w:t>ngines</w:t>
      </w:r>
      <w:r w:rsidRPr="00F147BE">
        <w:t>.</w:t>
      </w:r>
    </w:p>
    <w:p w14:paraId="64CAF366" w14:textId="77777777" w:rsidR="00640E63" w:rsidRPr="00F147BE" w:rsidRDefault="00640E63" w:rsidP="00E04748">
      <w:pPr>
        <w:ind w:firstLine="576"/>
      </w:pPr>
      <w:r w:rsidRPr="00F147BE">
        <w:t>“</w:t>
      </w:r>
      <w:r w:rsidRPr="00F147BE">
        <w:rPr>
          <w:b/>
        </w:rPr>
        <w:t>Airframe</w:t>
      </w:r>
      <w:r w:rsidRPr="00F147BE">
        <w:t>” means the Icarus Aerospace Corporation I-800 aircraft, bearing United States Registration No. N765BW and Manufacturer’s Serial No. 8181.</w:t>
      </w:r>
    </w:p>
    <w:p w14:paraId="58E878F4" w14:textId="7D032E85" w:rsidR="00640E63" w:rsidRPr="00F147BE" w:rsidRDefault="00640E63" w:rsidP="00E04748">
      <w:pPr>
        <w:ind w:firstLine="576"/>
      </w:pPr>
      <w:r w:rsidRPr="00F147BE">
        <w:t>“</w:t>
      </w:r>
      <w:r w:rsidRPr="00F147BE">
        <w:rPr>
          <w:b/>
        </w:rPr>
        <w:t>Assigned Contracts</w:t>
      </w:r>
      <w:r w:rsidRPr="00F147BE">
        <w:t>” means the Maintenance Agreement and the Pilot Agreement.</w:t>
      </w:r>
    </w:p>
    <w:p w14:paraId="6F8F0FA1" w14:textId="77777777" w:rsidR="002E118E" w:rsidRDefault="00640E63" w:rsidP="00E04748">
      <w:pPr>
        <w:ind w:firstLine="576"/>
      </w:pPr>
      <w:r w:rsidRPr="00F147BE">
        <w:t>“</w:t>
      </w:r>
      <w:r w:rsidRPr="00F147BE">
        <w:rPr>
          <w:b/>
        </w:rPr>
        <w:t>Assumed Liabilities</w:t>
      </w:r>
      <w:r w:rsidRPr="00F147BE">
        <w:t>” means</w:t>
      </w:r>
      <w:r w:rsidR="002E118E">
        <w:t xml:space="preserve"> the amount that is equal to the sum of </w:t>
      </w:r>
    </w:p>
    <w:p w14:paraId="5C0F956B" w14:textId="34799A36" w:rsidR="002E118E" w:rsidRDefault="002E118E" w:rsidP="005D6A0C">
      <w:pPr>
        <w:ind w:left="1440" w:hanging="720"/>
      </w:pPr>
      <w:r>
        <w:t>(a)</w:t>
      </w:r>
      <w:r>
        <w:tab/>
      </w:r>
      <w:r w:rsidR="00640E63" w:rsidRPr="00F147BE">
        <w:t xml:space="preserve">all </w:t>
      </w:r>
      <w:r>
        <w:t xml:space="preserve">the Seller’s </w:t>
      </w:r>
      <w:r w:rsidR="00640E63" w:rsidRPr="00F147BE">
        <w:t>liabilities and obligations that arise under the Maintenance Agreement on or after the Closing Date</w:t>
      </w:r>
      <w:r>
        <w:t xml:space="preserve"> </w:t>
      </w:r>
      <w:r w:rsidRPr="002E118E">
        <w:rPr>
          <w:i/>
        </w:rPr>
        <w:t>plus</w:t>
      </w:r>
    </w:p>
    <w:p w14:paraId="69750DDE" w14:textId="37CFCB54" w:rsidR="00640E63" w:rsidRPr="00F147BE" w:rsidRDefault="00640E63" w:rsidP="005D6A0C">
      <w:pPr>
        <w:ind w:left="1440" w:hanging="720"/>
      </w:pPr>
      <w:r w:rsidRPr="00F147BE">
        <w:t>(b)</w:t>
      </w:r>
      <w:r w:rsidR="005D6A0C">
        <w:tab/>
        <w:t>a</w:t>
      </w:r>
      <w:r w:rsidR="002E118E" w:rsidRPr="00F147BE">
        <w:t xml:space="preserve">ll </w:t>
      </w:r>
      <w:r w:rsidR="002E118E">
        <w:t xml:space="preserve">the Seller’s </w:t>
      </w:r>
      <w:r w:rsidR="002E118E" w:rsidRPr="00F147BE">
        <w:t>liabilities and obligations that arise under</w:t>
      </w:r>
      <w:r w:rsidRPr="00F147BE">
        <w:t xml:space="preserve"> the Pilot Agreement on or after the </w:t>
      </w:r>
      <w:r w:rsidR="002D5385" w:rsidRPr="00F147BE">
        <w:t xml:space="preserve">Closing </w:t>
      </w:r>
      <w:r w:rsidR="002D5385">
        <w:t>D</w:t>
      </w:r>
      <w:r w:rsidR="006A5553">
        <w:t>ate</w:t>
      </w:r>
      <w:r w:rsidRPr="00F147BE">
        <w:t>.</w:t>
      </w:r>
    </w:p>
    <w:p w14:paraId="4AA1E6B3" w14:textId="468995AE" w:rsidR="00640E63" w:rsidRPr="00F147BE" w:rsidRDefault="00640E63" w:rsidP="00E04748">
      <w:pPr>
        <w:ind w:firstLine="576"/>
      </w:pPr>
      <w:r w:rsidRPr="00F147BE">
        <w:t>“</w:t>
      </w:r>
      <w:r w:rsidRPr="00F147BE">
        <w:rPr>
          <w:b/>
        </w:rPr>
        <w:t>Aviation Fuel</w:t>
      </w:r>
      <w:r w:rsidRPr="00F147BE">
        <w:t xml:space="preserve">” means the gas or liquid that is used to create power to propel the </w:t>
      </w:r>
      <w:r w:rsidR="002D5385">
        <w:t>A</w:t>
      </w:r>
      <w:r w:rsidR="002D5385" w:rsidRPr="00F147BE">
        <w:t>ircraft</w:t>
      </w:r>
      <w:r w:rsidRPr="00F147BE">
        <w:t xml:space="preserve">. </w:t>
      </w:r>
    </w:p>
    <w:p w14:paraId="3EF6C225" w14:textId="0C40C161" w:rsidR="00DF6DA3" w:rsidRDefault="00CB607F" w:rsidP="00E04748">
      <w:pPr>
        <w:ind w:firstLine="576"/>
      </w:pPr>
      <w:r>
        <w:lastRenderedPageBreak/>
        <w:t>“</w:t>
      </w:r>
      <w:r w:rsidRPr="00C518C2">
        <w:rPr>
          <w:b/>
        </w:rPr>
        <w:t>Business Day</w:t>
      </w:r>
      <w:r>
        <w:t>” means a day other than a Saturday, Sunday, or other day on which commercial banks in New York, New York are authorized or required by law to close.</w:t>
      </w:r>
    </w:p>
    <w:p w14:paraId="31431397" w14:textId="7B61671F" w:rsidR="00017592" w:rsidRDefault="00017592" w:rsidP="00E04748">
      <w:pPr>
        <w:ind w:firstLine="576"/>
      </w:pPr>
      <w:r>
        <w:t>“</w:t>
      </w:r>
      <w:r w:rsidRPr="00017592">
        <w:rPr>
          <w:b/>
        </w:rPr>
        <w:t>Buyer’s Notice of Grounds for Termination</w:t>
      </w:r>
      <w:r>
        <w:t>” has the meaning specified in Section 9.3(a)</w:t>
      </w:r>
    </w:p>
    <w:p w14:paraId="401C2DD4" w14:textId="77777777" w:rsidR="00640E63" w:rsidRPr="00F147BE" w:rsidRDefault="00640E63" w:rsidP="00E04748">
      <w:pPr>
        <w:ind w:firstLine="576"/>
      </w:pPr>
      <w:r w:rsidRPr="00F147BE">
        <w:t>“</w:t>
      </w:r>
      <w:r w:rsidRPr="00F147BE">
        <w:rPr>
          <w:b/>
        </w:rPr>
        <w:t>Closing</w:t>
      </w:r>
      <w:r w:rsidRPr="00F147BE">
        <w:t>” means the closing of the sale of the Aircraft contemplated by this Agreement in New York, New York on the Closing Date.</w:t>
      </w:r>
    </w:p>
    <w:p w14:paraId="1416FED3" w14:textId="273FFB8B" w:rsidR="00640E63" w:rsidRPr="00F147BE" w:rsidRDefault="00640E63" w:rsidP="00E04748">
      <w:pPr>
        <w:ind w:firstLine="576"/>
      </w:pPr>
      <w:r w:rsidRPr="00F147BE">
        <w:t>“</w:t>
      </w:r>
      <w:r w:rsidRPr="00F147BE">
        <w:rPr>
          <w:b/>
        </w:rPr>
        <w:t>Closing Date</w:t>
      </w:r>
      <w:r w:rsidRPr="00F147BE">
        <w:t>” has the meaning specified in Section 2.</w:t>
      </w:r>
      <w:r w:rsidR="00E74979">
        <w:t>3</w:t>
      </w:r>
      <w:r w:rsidRPr="00F147BE">
        <w:t xml:space="preserve">. </w:t>
      </w:r>
    </w:p>
    <w:p w14:paraId="513AB234" w14:textId="5CA1DA56" w:rsidR="00640E63" w:rsidRPr="00F147BE" w:rsidRDefault="00640E63" w:rsidP="00E04748">
      <w:pPr>
        <w:ind w:firstLine="576"/>
      </w:pPr>
      <w:r w:rsidRPr="00F147BE">
        <w:t>“</w:t>
      </w:r>
      <w:r w:rsidRPr="00F147BE">
        <w:rPr>
          <w:b/>
        </w:rPr>
        <w:t>Consent</w:t>
      </w:r>
      <w:r w:rsidRPr="00F147BE">
        <w:t>” mean</w:t>
      </w:r>
      <w:r w:rsidR="00E74979">
        <w:t>s</w:t>
      </w:r>
      <w:r w:rsidRPr="00F147BE">
        <w:t xml:space="preserve"> any</w:t>
      </w:r>
      <w:r w:rsidR="0040090C">
        <w:t>, license, permit,</w:t>
      </w:r>
      <w:r w:rsidRPr="00F147BE">
        <w:t xml:space="preserve"> consent of, approval of, authorization of, notice to, or designation, registration, declaration, or filing with, any Person.</w:t>
      </w:r>
    </w:p>
    <w:p w14:paraId="53D34EA7" w14:textId="277D47C6" w:rsidR="00640E63" w:rsidRPr="00F147BE" w:rsidRDefault="00640E63" w:rsidP="00E04748">
      <w:pPr>
        <w:ind w:firstLine="576"/>
      </w:pPr>
      <w:r w:rsidRPr="00F147BE">
        <w:t>“</w:t>
      </w:r>
      <w:r w:rsidRPr="00F147BE">
        <w:rPr>
          <w:b/>
        </w:rPr>
        <w:t>Contract</w:t>
      </w:r>
      <w:r w:rsidRPr="00F147BE">
        <w:t>” mean</w:t>
      </w:r>
      <w:r w:rsidR="00E74979">
        <w:t>s, with respect to any Person,</w:t>
      </w:r>
      <w:r w:rsidRPr="00F147BE">
        <w:t xml:space="preserve"> any contract, lease, agreement, license, arrangement, commitment, or understanding to which </w:t>
      </w:r>
      <w:r w:rsidR="00E74979">
        <w:t>that Person</w:t>
      </w:r>
      <w:r w:rsidRPr="00F147BE">
        <w:t xml:space="preserve"> is a party or by which it or any of its properties or assets may be bound or affected.</w:t>
      </w:r>
    </w:p>
    <w:p w14:paraId="6C7D4DBB" w14:textId="34BEDC2C" w:rsidR="00640E63" w:rsidRPr="00F147BE" w:rsidRDefault="00640E63" w:rsidP="00E04748">
      <w:pPr>
        <w:ind w:firstLine="576"/>
      </w:pPr>
      <w:r w:rsidRPr="00F147BE">
        <w:t>“</w:t>
      </w:r>
      <w:r w:rsidRPr="00F147BE">
        <w:rPr>
          <w:b/>
        </w:rPr>
        <w:t>Engines</w:t>
      </w:r>
      <w:r w:rsidRPr="00F147BE">
        <w:t xml:space="preserve">” means the two Rolls-Royce engines, Model No. BR710, bearing Serial Nos. 72725 and 72726. </w:t>
      </w:r>
    </w:p>
    <w:p w14:paraId="737D8E99" w14:textId="3F228BD4" w:rsidR="007959C9" w:rsidRDefault="007959C9" w:rsidP="00E04748">
      <w:pPr>
        <w:ind w:firstLine="576"/>
      </w:pPr>
      <w:r>
        <w:t>“</w:t>
      </w:r>
      <w:r w:rsidRPr="0040090C">
        <w:rPr>
          <w:b/>
        </w:rPr>
        <w:t>Escrow Agreement</w:t>
      </w:r>
      <w:r>
        <w:t>” means the Escrow Agreement, dated August 30, 20X2, between the Seller, the Buyer, and Harold C. Astor &amp; Associates, an Oklahoma partnership, as escrow agent.</w:t>
      </w:r>
    </w:p>
    <w:p w14:paraId="21AD6899" w14:textId="77777777" w:rsidR="00436A36" w:rsidRDefault="00436A36" w:rsidP="00436A36">
      <w:pPr>
        <w:ind w:firstLine="576"/>
      </w:pPr>
      <w:r>
        <w:rPr>
          <w:b/>
        </w:rPr>
        <w:t>“</w:t>
      </w:r>
      <w:r w:rsidRPr="0040090C">
        <w:rPr>
          <w:b/>
        </w:rPr>
        <w:t>Escrow Amount</w:t>
      </w:r>
      <w:r>
        <w:rPr>
          <w:b/>
        </w:rPr>
        <w:t>”</w:t>
      </w:r>
      <w:r>
        <w:t xml:space="preserve"> means $300,000.</w:t>
      </w:r>
    </w:p>
    <w:p w14:paraId="7BF46FBB" w14:textId="77777777" w:rsidR="00436A36" w:rsidRDefault="00436A36" w:rsidP="00436A36">
      <w:pPr>
        <w:ind w:firstLine="576"/>
      </w:pPr>
      <w:r>
        <w:t>“</w:t>
      </w:r>
      <w:r w:rsidRPr="0040090C">
        <w:rPr>
          <w:b/>
        </w:rPr>
        <w:t>Escrow Interest</w:t>
      </w:r>
      <w:r>
        <w:t>” means the interest that has accrued on the Escrow Amount in accordance with the Escrow Agreement through the date of its disposition.</w:t>
      </w:r>
    </w:p>
    <w:p w14:paraId="076B26D2" w14:textId="2A849C69" w:rsidR="00644B86" w:rsidRDefault="00644B86" w:rsidP="00436A36">
      <w:pPr>
        <w:ind w:firstLine="576"/>
      </w:pPr>
      <w:r>
        <w:t>“</w:t>
      </w:r>
      <w:r w:rsidRPr="00D756A2">
        <w:rPr>
          <w:b/>
        </w:rPr>
        <w:t>Escrow Notice</w:t>
      </w:r>
      <w:r>
        <w:t>” means a notice substantially in the form of Exhibit A to the Escrow Agreement</w:t>
      </w:r>
      <w:r w:rsidR="00D756A2">
        <w:t>.</w:t>
      </w:r>
    </w:p>
    <w:p w14:paraId="687AE457" w14:textId="3DA19C42" w:rsidR="00AB2256" w:rsidRDefault="00436A36" w:rsidP="00E04748">
      <w:pPr>
        <w:ind w:firstLine="576"/>
      </w:pPr>
      <w:r>
        <w:t xml:space="preserve"> </w:t>
      </w:r>
      <w:r w:rsidR="00AB2256">
        <w:t>“</w:t>
      </w:r>
      <w:r w:rsidR="00AB2256" w:rsidRPr="00AB2256">
        <w:rPr>
          <w:b/>
        </w:rPr>
        <w:t>GreaseMonkeys Lien</w:t>
      </w:r>
      <w:r w:rsidR="00AB2256">
        <w:t>” means the Lien against the Aircraft.</w:t>
      </w:r>
    </w:p>
    <w:p w14:paraId="1DE38A72" w14:textId="77777777" w:rsidR="00DF6DA3" w:rsidRDefault="00DF6DA3" w:rsidP="00E04748">
      <w:pPr>
        <w:ind w:firstLine="576"/>
      </w:pPr>
      <w:r>
        <w:t>“</w:t>
      </w:r>
      <w:r w:rsidRPr="00DF6DA3">
        <w:rPr>
          <w:b/>
        </w:rPr>
        <w:t>Grounds for Termination Notice</w:t>
      </w:r>
      <w:r>
        <w:t>” has the meaning assigned in Section</w:t>
      </w:r>
    </w:p>
    <w:p w14:paraId="1E1C02CF" w14:textId="3D42FB13" w:rsidR="00640E63" w:rsidRPr="00F147BE" w:rsidRDefault="00640E63" w:rsidP="00E04748">
      <w:pPr>
        <w:ind w:firstLine="576"/>
      </w:pPr>
      <w:r w:rsidRPr="00F147BE">
        <w:t>“</w:t>
      </w:r>
      <w:r w:rsidRPr="00F147BE">
        <w:rPr>
          <w:b/>
        </w:rPr>
        <w:t>Laws</w:t>
      </w:r>
      <w:r w:rsidRPr="00F147BE">
        <w:t>” means all federal, state, local, or foreign laws, rules, and regulations.</w:t>
      </w:r>
    </w:p>
    <w:p w14:paraId="33A48D0D" w14:textId="77777777" w:rsidR="00640E63" w:rsidRPr="00F147BE" w:rsidRDefault="00640E63" w:rsidP="00E04748">
      <w:pPr>
        <w:ind w:firstLine="576"/>
      </w:pPr>
      <w:r w:rsidRPr="00F147BE">
        <w:t>“</w:t>
      </w:r>
      <w:r w:rsidRPr="00F147BE">
        <w:rPr>
          <w:b/>
        </w:rPr>
        <w:t>Lien</w:t>
      </w:r>
      <w:r w:rsidRPr="00F147BE">
        <w:t>” means any lien, charge, encumbrance, security interest, mortgage, or pledge.</w:t>
      </w:r>
    </w:p>
    <w:p w14:paraId="51C20A29" w14:textId="58AD5A16" w:rsidR="009F7FBA" w:rsidRDefault="009F7FBA" w:rsidP="009F7FBA">
      <w:pPr>
        <w:ind w:firstLine="576"/>
        <w:rPr>
          <w:ins w:id="0" w:author="DC" w:date="2014-04-21T13:07:00Z"/>
        </w:rPr>
      </w:pPr>
      <w:ins w:id="1" w:author="DC" w:date="2014-04-21T13:07:00Z">
        <w:r>
          <w:t>“</w:t>
        </w:r>
        <w:r w:rsidRPr="009F7FBA">
          <w:rPr>
            <w:b/>
          </w:rPr>
          <w:t>Litigation</w:t>
        </w:r>
        <w:r>
          <w:t xml:space="preserve">” refers to </w:t>
        </w:r>
      </w:ins>
      <w:ins w:id="2" w:author="DC" w:date="2014-04-21T13:09:00Z">
        <w:r>
          <w:t>all</w:t>
        </w:r>
      </w:ins>
      <w:ins w:id="3" w:author="DC" w:date="2014-04-21T13:07:00Z">
        <w:r>
          <w:t xml:space="preserve"> of the following</w:t>
        </w:r>
      </w:ins>
      <w:ins w:id="4" w:author="DC" w:date="2014-04-21T13:09:00Z">
        <w:r>
          <w:t>, whether individually or one or more</w:t>
        </w:r>
      </w:ins>
      <w:ins w:id="5" w:author="DC" w:date="2014-04-21T13:07:00Z">
        <w:r>
          <w:t>:</w:t>
        </w:r>
      </w:ins>
    </w:p>
    <w:p w14:paraId="1C0CB50B" w14:textId="6BB11ED7" w:rsidR="009F7FBA" w:rsidRDefault="00436A36" w:rsidP="009F7FBA">
      <w:pPr>
        <w:pStyle w:val="Heading3"/>
        <w:numPr>
          <w:ilvl w:val="2"/>
          <w:numId w:val="1"/>
        </w:numPr>
        <w:rPr>
          <w:ins w:id="6" w:author="DC" w:date="2014-04-21T13:07:00Z"/>
        </w:rPr>
      </w:pPr>
      <w:ins w:id="7" w:author="DC" w:date="2014-04-22T10:34:00Z">
        <w:r>
          <w:lastRenderedPageBreak/>
          <w:t>Any</w:t>
        </w:r>
      </w:ins>
      <w:ins w:id="8" w:author="DC" w:date="2014-04-21T13:07:00Z">
        <w:r w:rsidR="009F7FBA" w:rsidRPr="00F147BE">
          <w:t xml:space="preserve"> action, suit, or proceeding before any court or any governmental or regulatory authority </w:t>
        </w:r>
        <w:r w:rsidR="009F7FBA">
          <w:t>that has</w:t>
        </w:r>
        <w:r w:rsidR="009F7FBA" w:rsidRPr="00F147BE">
          <w:t xml:space="preserve"> been commenced and </w:t>
        </w:r>
        <w:r w:rsidR="009F7FBA">
          <w:t xml:space="preserve">is </w:t>
        </w:r>
        <w:r w:rsidR="009F7FBA" w:rsidRPr="00F147BE">
          <w:t>still pending</w:t>
        </w:r>
        <w:r>
          <w:t>.</w:t>
        </w:r>
      </w:ins>
    </w:p>
    <w:p w14:paraId="2E8A1AEC" w14:textId="3040AC92" w:rsidR="009F7FBA" w:rsidRDefault="00436A36" w:rsidP="009F7FBA">
      <w:pPr>
        <w:pStyle w:val="Heading3"/>
        <w:numPr>
          <w:ilvl w:val="2"/>
          <w:numId w:val="1"/>
        </w:numPr>
        <w:rPr>
          <w:ins w:id="9" w:author="DC" w:date="2014-04-21T13:07:00Z"/>
        </w:rPr>
      </w:pPr>
      <w:ins w:id="10" w:author="DC" w:date="2014-04-21T13:07:00Z">
        <w:r>
          <w:t>Any</w:t>
        </w:r>
        <w:r w:rsidRPr="00F147BE">
          <w:t xml:space="preserve"> </w:t>
        </w:r>
        <w:r w:rsidR="009F7FBA" w:rsidRPr="00F147BE">
          <w:t xml:space="preserve">investigation by any governmental or regulatory authority </w:t>
        </w:r>
        <w:r w:rsidR="009F7FBA">
          <w:t>that has</w:t>
        </w:r>
        <w:r w:rsidR="009F7FBA" w:rsidRPr="00F147BE">
          <w:t xml:space="preserve"> been commenced and </w:t>
        </w:r>
        <w:r w:rsidR="009F7FBA">
          <w:t xml:space="preserve">is </w:t>
        </w:r>
        <w:r w:rsidR="009F7FBA" w:rsidRPr="00F147BE">
          <w:t>still pending</w:t>
        </w:r>
        <w:r>
          <w:t>.</w:t>
        </w:r>
      </w:ins>
    </w:p>
    <w:p w14:paraId="0337A4DB" w14:textId="06BE075D" w:rsidR="009F7FBA" w:rsidRDefault="00436A36" w:rsidP="009F7FBA">
      <w:pPr>
        <w:pStyle w:val="Heading3"/>
        <w:numPr>
          <w:ilvl w:val="2"/>
          <w:numId w:val="1"/>
        </w:numPr>
        <w:rPr>
          <w:ins w:id="11" w:author="DC" w:date="2014-04-21T13:07:00Z"/>
        </w:rPr>
      </w:pPr>
      <w:ins w:id="12" w:author="DC" w:date="2014-04-21T13:07:00Z">
        <w:r>
          <w:t>Any</w:t>
        </w:r>
        <w:r w:rsidRPr="00F147BE">
          <w:t xml:space="preserve"> </w:t>
        </w:r>
        <w:r w:rsidR="009F7FBA" w:rsidRPr="00F147BE">
          <w:t xml:space="preserve">action, suit, or proceeding by any governmental or regulatory authority </w:t>
        </w:r>
        <w:r w:rsidR="009F7FBA">
          <w:t>that has</w:t>
        </w:r>
        <w:r w:rsidR="009F7FBA" w:rsidRPr="00F147BE">
          <w:t xml:space="preserve"> been threatened against the Seller or the Buyer</w:t>
        </w:r>
      </w:ins>
      <w:r w:rsidR="009F7FBA">
        <w:t>.</w:t>
      </w:r>
    </w:p>
    <w:p w14:paraId="4AC3FAFF" w14:textId="08BC263A" w:rsidR="00640E63" w:rsidRDefault="00640E63" w:rsidP="00E04748">
      <w:pPr>
        <w:ind w:firstLine="576"/>
      </w:pPr>
      <w:r w:rsidRPr="00F147BE">
        <w:t>“</w:t>
      </w:r>
      <w:r w:rsidRPr="00F147BE">
        <w:rPr>
          <w:b/>
        </w:rPr>
        <w:t>Maintenance Agreement</w:t>
      </w:r>
      <w:r w:rsidRPr="00F147BE">
        <w:t xml:space="preserve">” means </w:t>
      </w:r>
      <w:r w:rsidR="00AB2256">
        <w:t>the</w:t>
      </w:r>
      <w:r w:rsidRPr="00F147BE">
        <w:t xml:space="preserve"> Maintenance Agreement, dated as of April 3, 20X0</w:t>
      </w:r>
      <w:r w:rsidR="00AB2256">
        <w:t>,</w:t>
      </w:r>
      <w:r w:rsidRPr="00F147BE">
        <w:t xml:space="preserve"> between Greasemonkeys, Inc., and </w:t>
      </w:r>
      <w:r w:rsidR="00AB2256">
        <w:t xml:space="preserve">the </w:t>
      </w:r>
      <w:r w:rsidRPr="00F147BE">
        <w:t>Seller,</w:t>
      </w:r>
      <w:r w:rsidR="00C61739">
        <w:t xml:space="preserve"> as amended to the date of this Agreement.   </w:t>
      </w:r>
    </w:p>
    <w:p w14:paraId="46132F36" w14:textId="3E84EFFF" w:rsidR="00C135CA" w:rsidRPr="00AD59C5" w:rsidRDefault="00C135CA" w:rsidP="00E04748">
      <w:pPr>
        <w:ind w:firstLine="576"/>
      </w:pPr>
      <w:r w:rsidRPr="00AD59C5">
        <w:t>“</w:t>
      </w:r>
      <w:r w:rsidRPr="00AD59C5">
        <w:rPr>
          <w:b/>
        </w:rPr>
        <w:t>Necessary Funds”</w:t>
      </w:r>
      <w:r w:rsidR="00AD59C5">
        <w:rPr>
          <w:b/>
        </w:rPr>
        <w:t xml:space="preserve"> </w:t>
      </w:r>
      <w:r w:rsidR="00AD59C5">
        <w:t xml:space="preserve">means </w:t>
      </w:r>
      <w:r w:rsidRPr="00AD59C5">
        <w:t>funds</w:t>
      </w:r>
      <w:r w:rsidR="00AD59C5">
        <w:t xml:space="preserve">[, </w:t>
      </w:r>
      <w:r w:rsidR="00390E5B" w:rsidRPr="00AD59C5">
        <w:t>at a commercially reasonable rate</w:t>
      </w:r>
      <w:r w:rsidR="00AD59C5">
        <w:t>,</w:t>
      </w:r>
      <w:r w:rsidR="00390E5B" w:rsidRPr="00AD59C5">
        <w:t>]</w:t>
      </w:r>
      <w:r w:rsidR="00AD59C5">
        <w:t xml:space="preserve"> sufficient</w:t>
      </w:r>
      <w:r w:rsidRPr="00AD59C5">
        <w:t xml:space="preserve"> to satisfy the Buyer’s </w:t>
      </w:r>
      <w:r w:rsidR="00390E5B" w:rsidRPr="00AD59C5">
        <w:t xml:space="preserve">monetary </w:t>
      </w:r>
      <w:r w:rsidRPr="00AD59C5">
        <w:t>obligations to the Seller under this Agreement</w:t>
      </w:r>
      <w:r w:rsidR="00390E5B" w:rsidRPr="00AD59C5">
        <w:t>.</w:t>
      </w:r>
    </w:p>
    <w:p w14:paraId="5B80E938" w14:textId="74E68A01" w:rsidR="00640E63" w:rsidRPr="00F147BE" w:rsidRDefault="00640E63" w:rsidP="00E04748">
      <w:pPr>
        <w:ind w:firstLine="576"/>
      </w:pPr>
      <w:r w:rsidRPr="00F147BE">
        <w:t>“</w:t>
      </w:r>
      <w:r w:rsidRPr="00F147BE">
        <w:rPr>
          <w:b/>
        </w:rPr>
        <w:t>Order</w:t>
      </w:r>
      <w:r w:rsidR="00AB2256" w:rsidRPr="00F147BE">
        <w:t>”</w:t>
      </w:r>
      <w:r w:rsidR="00AB2256">
        <w:t xml:space="preserve"> means</w:t>
      </w:r>
      <w:r w:rsidR="002613C9">
        <w:t xml:space="preserve">, with respect to any Person, </w:t>
      </w:r>
      <w:r w:rsidRPr="00F147BE">
        <w:t xml:space="preserve">any judgment, award, order, writ, injunction or decree issued by any federal, state, local, or foreign authority, court, tribunal, agency, or other governmental authority, or by any arbitrator, to which </w:t>
      </w:r>
      <w:r w:rsidR="002613C9">
        <w:t xml:space="preserve">that Person </w:t>
      </w:r>
      <w:r w:rsidRPr="00F147BE">
        <w:t>or its assets are subject.</w:t>
      </w:r>
    </w:p>
    <w:p w14:paraId="7B7FE859" w14:textId="31ECDEB5" w:rsidR="00640E63" w:rsidRPr="00F147BE" w:rsidRDefault="00640E63" w:rsidP="00E04748">
      <w:pPr>
        <w:ind w:firstLine="576"/>
      </w:pPr>
      <w:r w:rsidRPr="00F147BE">
        <w:t>“</w:t>
      </w:r>
      <w:r w:rsidRPr="00F147BE">
        <w:rPr>
          <w:b/>
        </w:rPr>
        <w:t>Person</w:t>
      </w:r>
      <w:r w:rsidRPr="00F147BE">
        <w:t>” mean</w:t>
      </w:r>
      <w:r w:rsidR="002613C9">
        <w:t>s</w:t>
      </w:r>
      <w:r w:rsidRPr="00F147BE">
        <w:t xml:space="preserve"> any individual, partnership, joint venture, corporation, trust, unincorporated organization, government (and any </w:t>
      </w:r>
      <w:r w:rsidR="002613C9">
        <w:t xml:space="preserve">of its </w:t>
      </w:r>
      <w:r w:rsidRPr="00F147BE">
        <w:t>department</w:t>
      </w:r>
      <w:r w:rsidR="002613C9">
        <w:t>s</w:t>
      </w:r>
      <w:r w:rsidRPr="00F147BE">
        <w:t xml:space="preserve"> or </w:t>
      </w:r>
      <w:r w:rsidR="002613C9" w:rsidRPr="00F147BE">
        <w:t>agenc</w:t>
      </w:r>
      <w:r w:rsidR="002613C9">
        <w:t>ies</w:t>
      </w:r>
      <w:r w:rsidRPr="00F147BE">
        <w:t>), or other entity.</w:t>
      </w:r>
    </w:p>
    <w:p w14:paraId="7501AAD2" w14:textId="1D7690C5" w:rsidR="00640E63" w:rsidRDefault="00640E63" w:rsidP="00E04748">
      <w:pPr>
        <w:ind w:firstLine="576"/>
      </w:pPr>
      <w:r w:rsidRPr="00F147BE">
        <w:t>“</w:t>
      </w:r>
      <w:r w:rsidRPr="00F147BE">
        <w:rPr>
          <w:b/>
        </w:rPr>
        <w:t>Pilot Agreement</w:t>
      </w:r>
      <w:r w:rsidRPr="00F147BE">
        <w:t xml:space="preserve">” means </w:t>
      </w:r>
      <w:r w:rsidR="002613C9">
        <w:t>the</w:t>
      </w:r>
      <w:r w:rsidRPr="00F147BE">
        <w:t xml:space="preserve"> Pilot Agreement between </w:t>
      </w:r>
      <w:r w:rsidR="002613C9">
        <w:t xml:space="preserve">the </w:t>
      </w:r>
      <w:r w:rsidRPr="00F147BE">
        <w:t>Seller and Ace Pilots, Inc., dated as of May 12, 20X1, as</w:t>
      </w:r>
      <w:r w:rsidR="002613C9">
        <w:t xml:space="preserve"> </w:t>
      </w:r>
      <w:r w:rsidR="00C61739">
        <w:t>amended to</w:t>
      </w:r>
      <w:r w:rsidR="00C61739" w:rsidRPr="00F147BE">
        <w:t xml:space="preserve"> </w:t>
      </w:r>
      <w:r w:rsidRPr="00F147BE">
        <w:t>the date of this Agreement.</w:t>
      </w:r>
    </w:p>
    <w:p w14:paraId="173D6C89" w14:textId="3FA49031" w:rsidR="00017592" w:rsidRDefault="00017592" w:rsidP="00017592">
      <w:pPr>
        <w:ind w:firstLine="576"/>
      </w:pPr>
      <w:r>
        <w:t>“</w:t>
      </w:r>
      <w:r>
        <w:rPr>
          <w:b/>
        </w:rPr>
        <w:t>Seller’s</w:t>
      </w:r>
      <w:r w:rsidRPr="00017592">
        <w:rPr>
          <w:b/>
        </w:rPr>
        <w:t xml:space="preserve"> Notice of Grounds for Termination</w:t>
      </w:r>
      <w:r>
        <w:t>” has the meaning specified in Section 9.2(a)</w:t>
      </w:r>
    </w:p>
    <w:p w14:paraId="007AE175" w14:textId="3260437C" w:rsidR="00640E63" w:rsidRPr="00F147BE" w:rsidRDefault="00720EE1" w:rsidP="00C62256">
      <w:pPr>
        <w:pStyle w:val="Heading1"/>
      </w:pPr>
      <w:r>
        <w:t>—</w:t>
      </w:r>
      <w:r w:rsidR="00640E63" w:rsidRPr="00C62256">
        <w:t>Purchase and Sale</w:t>
      </w:r>
    </w:p>
    <w:p w14:paraId="17F3D4E7" w14:textId="7994DDBD" w:rsidR="002B6A77" w:rsidRDefault="002B6A77" w:rsidP="002A3F39">
      <w:pPr>
        <w:pStyle w:val="Heading2"/>
      </w:pPr>
      <w:r w:rsidRPr="00ED20EE">
        <w:rPr>
          <w:b/>
        </w:rPr>
        <w:t>Sale of the Aircraft</w:t>
      </w:r>
      <w:r>
        <w:t xml:space="preserve">. </w:t>
      </w:r>
    </w:p>
    <w:p w14:paraId="003B6F8C" w14:textId="77777777" w:rsidR="002B6A77" w:rsidRDefault="002B6A77" w:rsidP="00E04748">
      <w:pPr>
        <w:spacing w:after="169" w:line="265" w:lineRule="auto"/>
        <w:ind w:left="720" w:hanging="10"/>
      </w:pPr>
      <w:r>
        <w:rPr>
          <w:rFonts w:eastAsia="Calibri" w:cs="Calibri"/>
          <w:b/>
        </w:rPr>
        <w:t xml:space="preserve">Version 1 </w:t>
      </w:r>
    </w:p>
    <w:p w14:paraId="0333083C" w14:textId="77777777" w:rsidR="002B6A77" w:rsidRDefault="002B6A77" w:rsidP="00E04748">
      <w:pPr>
        <w:ind w:left="1176" w:right="8"/>
      </w:pPr>
      <w:r>
        <w:t xml:space="preserve">At the Closing, the Seller shall sell, and the Buyer shall buy, the Aircraft. </w:t>
      </w:r>
    </w:p>
    <w:p w14:paraId="57CF8604" w14:textId="77777777" w:rsidR="002B6A77" w:rsidRDefault="002B6A77" w:rsidP="00E04748">
      <w:pPr>
        <w:spacing w:after="169" w:line="265" w:lineRule="auto"/>
        <w:ind w:left="720" w:hanging="10"/>
      </w:pPr>
      <w:r>
        <w:rPr>
          <w:rFonts w:eastAsia="Calibri" w:cs="Calibri"/>
          <w:b/>
        </w:rPr>
        <w:t xml:space="preserve">Version 2 </w:t>
      </w:r>
    </w:p>
    <w:p w14:paraId="4F5533B6" w14:textId="77777777" w:rsidR="002B6A77" w:rsidRDefault="002B6A77" w:rsidP="00E04748">
      <w:pPr>
        <w:ind w:left="1176" w:right="8"/>
      </w:pPr>
      <w:r>
        <w:t xml:space="preserve">At the Closing, the Seller shall sell the Aircraft, and the Buyer shall buy [it] [the Aircraft]. </w:t>
      </w:r>
    </w:p>
    <w:p w14:paraId="12ADB918" w14:textId="40E6B081" w:rsidR="002B6A77" w:rsidRDefault="002B6A77" w:rsidP="002A3F39">
      <w:pPr>
        <w:pStyle w:val="Heading2"/>
      </w:pPr>
      <w:r>
        <w:rPr>
          <w:rFonts w:eastAsia="Calibri" w:cs="Calibri"/>
          <w:b/>
        </w:rPr>
        <w:lastRenderedPageBreak/>
        <w:t>Purchase Price</w:t>
      </w:r>
      <w:r>
        <w:t xml:space="preserve">. The purchase price for the Aircraft is </w:t>
      </w:r>
    </w:p>
    <w:p w14:paraId="2DA27761" w14:textId="77777777" w:rsidR="002B6A77" w:rsidRDefault="002B6A77" w:rsidP="00E04748">
      <w:pPr>
        <w:pStyle w:val="Heading3"/>
      </w:pPr>
      <w:r>
        <w:t xml:space="preserve">$21 million, consisting of  </w:t>
      </w:r>
    </w:p>
    <w:p w14:paraId="4CCA9DC7" w14:textId="6D0E2824" w:rsidR="002B6A77" w:rsidRDefault="002B6A77" w:rsidP="00E04748">
      <w:pPr>
        <w:pStyle w:val="Heading4"/>
      </w:pPr>
      <w:r>
        <w:t xml:space="preserve">$16 million </w:t>
      </w:r>
      <w:r w:rsidR="009E6915">
        <w:t xml:space="preserve">in </w:t>
      </w:r>
      <w:r>
        <w:t xml:space="preserve">funds immediately available in New York City and </w:t>
      </w:r>
    </w:p>
    <w:p w14:paraId="1413B775" w14:textId="5DFD7851" w:rsidR="002B6A77" w:rsidRDefault="0035444C" w:rsidP="00E04748">
      <w:pPr>
        <w:pStyle w:val="Heading4"/>
      </w:pPr>
      <w:r>
        <w:t>a $</w:t>
      </w:r>
      <w:r w:rsidR="002B6A77">
        <w:t xml:space="preserve">5 million promissory note payable to the order of the Seller, substantially in the form of </w:t>
      </w:r>
      <w:r w:rsidR="002B6A77">
        <w:rPr>
          <w:rFonts w:eastAsia="Calibri" w:cs="Calibri"/>
          <w:b/>
        </w:rPr>
        <w:t>Exhibit A</w:t>
      </w:r>
      <w:r w:rsidR="002B6A77">
        <w:t xml:space="preserve"> (the “</w:t>
      </w:r>
      <w:r w:rsidR="002B6A77">
        <w:rPr>
          <w:rFonts w:eastAsia="Calibri" w:cs="Calibri"/>
          <w:b/>
        </w:rPr>
        <w:t>Note</w:t>
      </w:r>
      <w:r w:rsidR="002B6A77">
        <w:t xml:space="preserve">”) </w:t>
      </w:r>
      <w:r w:rsidR="002B6A77">
        <w:rPr>
          <w:rFonts w:eastAsia="Calibri" w:cs="Calibri"/>
          <w:i/>
        </w:rPr>
        <w:t xml:space="preserve">plus </w:t>
      </w:r>
    </w:p>
    <w:p w14:paraId="5371C703" w14:textId="77777777" w:rsidR="002B6A77" w:rsidRDefault="002B6A77" w:rsidP="00E04748">
      <w:pPr>
        <w:pStyle w:val="Heading3"/>
      </w:pPr>
      <w:r>
        <w:t xml:space="preserve">the Buyer’s assumption of the Assumed Liabilities. </w:t>
      </w:r>
    </w:p>
    <w:p w14:paraId="69560B8C" w14:textId="582D7CA9" w:rsidR="002B6A77" w:rsidRDefault="002B6A77" w:rsidP="002A3F39">
      <w:pPr>
        <w:pStyle w:val="Heading2"/>
      </w:pPr>
      <w:r w:rsidRPr="00E04748">
        <w:rPr>
          <w:rFonts w:eastAsia="Calibri" w:cs="Calibri"/>
          <w:b/>
        </w:rPr>
        <w:t>Time and Place of Closing</w:t>
      </w:r>
      <w:r>
        <w:t>. The Closing is to take place on November 25, 20X2 at the offices of Workhard &amp; Playlittle LLP, 1133 Avenue of the Americas, New York, New York, [10:00 A.M. local time], or [on another date] [at another time and date] as to which the parties agree (the [time and] date of the Closing, the “</w:t>
      </w:r>
      <w:r w:rsidRPr="00E04748">
        <w:rPr>
          <w:rFonts w:eastAsia="Calibri" w:cs="Calibri"/>
          <w:b/>
        </w:rPr>
        <w:t>Closing Date</w:t>
      </w:r>
      <w:r>
        <w:t xml:space="preserve">”). </w:t>
      </w:r>
    </w:p>
    <w:p w14:paraId="2505F1E5" w14:textId="77777777" w:rsidR="002B6A77" w:rsidRDefault="002B6A77" w:rsidP="002A3F39">
      <w:pPr>
        <w:pStyle w:val="Heading2"/>
      </w:pPr>
      <w:r w:rsidRPr="002A3F39">
        <w:rPr>
          <w:b/>
        </w:rPr>
        <w:t>Closing Deliveries</w:t>
      </w:r>
      <w:r>
        <w:t xml:space="preserve">. </w:t>
      </w:r>
    </w:p>
    <w:p w14:paraId="701DB794" w14:textId="77777777" w:rsidR="002B6A77" w:rsidRDefault="002B6A77" w:rsidP="00E04748">
      <w:pPr>
        <w:pStyle w:val="Heading3"/>
      </w:pPr>
      <w:r w:rsidRPr="00E04748">
        <w:rPr>
          <w:b/>
        </w:rPr>
        <w:t>Seller’s Deliveries</w:t>
      </w:r>
      <w:r>
        <w:t xml:space="preserve">.  </w:t>
      </w:r>
    </w:p>
    <w:p w14:paraId="3F189D5B" w14:textId="77777777" w:rsidR="002B6A77" w:rsidRDefault="002B6A77" w:rsidP="00E04748">
      <w:pPr>
        <w:pStyle w:val="Heading4"/>
      </w:pPr>
      <w:r>
        <w:rPr>
          <w:rFonts w:eastAsia="Calibri" w:cs="Calibri"/>
          <w:b/>
        </w:rPr>
        <w:t>Delivery of the Aircraft</w:t>
      </w:r>
      <w:r>
        <w:t xml:space="preserve">. On the Closing Date, the Seller shall deliver the Aircraft to the Buyer at Reagan National Airport in Washington, D.C. or another reasonable and mutually convenient location that the Buyer designates. </w:t>
      </w:r>
    </w:p>
    <w:p w14:paraId="2E5977D0" w14:textId="77777777" w:rsidR="002B6A77" w:rsidRDefault="002B6A77" w:rsidP="00E04748">
      <w:pPr>
        <w:pStyle w:val="Heading4"/>
      </w:pPr>
      <w:r>
        <w:rPr>
          <w:rFonts w:eastAsia="Calibri" w:cs="Calibri"/>
          <w:b/>
        </w:rPr>
        <w:t>Delivery of Conveyancing Documents</w:t>
      </w:r>
      <w:r>
        <w:t xml:space="preserve">. At the Closing, the Seller shall execute and deliver to the Buyer  </w:t>
      </w:r>
    </w:p>
    <w:p w14:paraId="3956328A" w14:textId="76817E08" w:rsidR="002B6A77" w:rsidRDefault="002B6A77" w:rsidP="007E40FA">
      <w:pPr>
        <w:pStyle w:val="Heading5"/>
      </w:pPr>
      <w:r>
        <w:t xml:space="preserve">a bill of sale for the Aircraft, the bill of sale to be substantially in the form of </w:t>
      </w:r>
      <w:r>
        <w:rPr>
          <w:rFonts w:eastAsia="Calibri" w:cs="Calibri"/>
          <w:b/>
        </w:rPr>
        <w:t>Exhibit B</w:t>
      </w:r>
      <w:r>
        <w:t xml:space="preserve">; </w:t>
      </w:r>
      <w:r w:rsidR="002B2AB4">
        <w:t>[FAA bill of sale]</w:t>
      </w:r>
    </w:p>
    <w:p w14:paraId="3ADDB904" w14:textId="77777777" w:rsidR="002B6A77" w:rsidRDefault="002B6A77" w:rsidP="007E40FA">
      <w:pPr>
        <w:pStyle w:val="Heading5"/>
      </w:pPr>
      <w:r>
        <w:t xml:space="preserve">an assignment of the Assigned Contracts, the assignment to be substantially in the form of </w:t>
      </w:r>
      <w:r>
        <w:rPr>
          <w:rFonts w:eastAsia="Calibri" w:cs="Calibri"/>
          <w:b/>
        </w:rPr>
        <w:t>Exhibit C</w:t>
      </w:r>
      <w:r>
        <w:t xml:space="preserve">; and </w:t>
      </w:r>
    </w:p>
    <w:p w14:paraId="670FA2F8" w14:textId="77777777" w:rsidR="002B6A77" w:rsidRDefault="002B6A77" w:rsidP="007E40FA">
      <w:pPr>
        <w:pStyle w:val="Heading5"/>
      </w:pPr>
      <w:r>
        <w:t xml:space="preserve">any other instrument of transfer that is necessary or appropriate to vest in the Buyer good title to the Aircraft and the Assigned Contracts. </w:t>
      </w:r>
    </w:p>
    <w:p w14:paraId="5DEC0019" w14:textId="77777777" w:rsidR="002B6A77" w:rsidRDefault="002B6A77" w:rsidP="007E40FA">
      <w:pPr>
        <w:pStyle w:val="Heading3"/>
      </w:pPr>
      <w:r>
        <w:rPr>
          <w:rFonts w:eastAsia="Calibri" w:cs="Calibri"/>
          <w:b/>
        </w:rPr>
        <w:t>Buyer’s Deliveries</w:t>
      </w:r>
      <w:r>
        <w:t xml:space="preserve">. At the Closing, the Buyer shall </w:t>
      </w:r>
    </w:p>
    <w:p w14:paraId="41CCB086" w14:textId="77777777" w:rsidR="002B6A77" w:rsidRDefault="002B6A77" w:rsidP="007E40FA">
      <w:pPr>
        <w:pStyle w:val="Heading4"/>
      </w:pPr>
      <w:r>
        <w:t xml:space="preserve">deliver or cause to be delivered to the Seller wire transfers aggregating $16 million in funds immediately available in New York City; </w:t>
      </w:r>
    </w:p>
    <w:p w14:paraId="649CDEAB" w14:textId="77777777" w:rsidR="002B6A77" w:rsidRDefault="002B6A77" w:rsidP="007E40FA">
      <w:pPr>
        <w:pStyle w:val="Heading4"/>
      </w:pPr>
      <w:r>
        <w:lastRenderedPageBreak/>
        <w:t xml:space="preserve">execute and deliver the Note to the Seller; and </w:t>
      </w:r>
    </w:p>
    <w:p w14:paraId="711725BA" w14:textId="77777777" w:rsidR="002B6A77" w:rsidRDefault="002B6A77" w:rsidP="007E40FA">
      <w:pPr>
        <w:pStyle w:val="Heading4"/>
      </w:pPr>
      <w:r>
        <w:t xml:space="preserve">execute and deliver to the Seller an assumption with respect to the Assumed Liabilities, the assumption to be substantially in the form of </w:t>
      </w:r>
      <w:r>
        <w:rPr>
          <w:rFonts w:eastAsia="Calibri" w:cs="Calibri"/>
          <w:b/>
        </w:rPr>
        <w:t>Exhibit C</w:t>
      </w:r>
      <w:r>
        <w:t xml:space="preserve">. </w:t>
      </w:r>
    </w:p>
    <w:p w14:paraId="5605EB6B" w14:textId="2FF25FE2" w:rsidR="00457E02" w:rsidRDefault="002B6A77" w:rsidP="007E40FA">
      <w:pPr>
        <w:pStyle w:val="Heading3"/>
      </w:pPr>
      <w:r w:rsidRPr="007E40FA">
        <w:rPr>
          <w:rFonts w:eastAsia="Calibri" w:cs="Calibri"/>
          <w:b/>
        </w:rPr>
        <w:t>Joint Delivery of Notice to the Escrow Agent</w:t>
      </w:r>
      <w:r>
        <w:t xml:space="preserve">. At the Closing, the Seller and the Buyer shall execute and deliver to the Escrow Agent </w:t>
      </w:r>
      <w:r w:rsidR="0035444C">
        <w:t>an Escrow Notice</w:t>
      </w:r>
      <w:r>
        <w:t xml:space="preserve"> instructing the Escrow Agent to </w:t>
      </w:r>
      <w:r w:rsidR="00B56C80">
        <w:t>pay</w:t>
      </w:r>
      <w:r w:rsidR="00457E02">
        <w:t xml:space="preserve"> by wire transfer</w:t>
      </w:r>
    </w:p>
    <w:p w14:paraId="225F0113" w14:textId="6C07FFB3" w:rsidR="00457E02" w:rsidRDefault="002B6A77" w:rsidP="00457E02">
      <w:pPr>
        <w:pStyle w:val="Heading4"/>
      </w:pPr>
      <w:r>
        <w:t>the</w:t>
      </w:r>
      <w:r w:rsidR="00AD59C5">
        <w:t xml:space="preserve"> Escrow Amount</w:t>
      </w:r>
      <w:r>
        <w:t xml:space="preserve"> to the Seller</w:t>
      </w:r>
      <w:r w:rsidR="00436A36">
        <w:t>;</w:t>
      </w:r>
      <w:r w:rsidR="00AD59C5">
        <w:t xml:space="preserve"> and </w:t>
      </w:r>
    </w:p>
    <w:p w14:paraId="1F762D8C" w14:textId="08A3EC88" w:rsidR="0035444C" w:rsidRDefault="00AD59C5" w:rsidP="0035444C">
      <w:pPr>
        <w:pStyle w:val="Heading4"/>
      </w:pPr>
      <w:r>
        <w:t>the Escrow Interest to the Buyer</w:t>
      </w:r>
      <w:r w:rsidR="0035444C">
        <w:t xml:space="preserve">. </w:t>
      </w:r>
    </w:p>
    <w:p w14:paraId="40085449" w14:textId="2366AB60" w:rsidR="00457E02" w:rsidRDefault="002B6A77" w:rsidP="00973239">
      <w:pPr>
        <w:pStyle w:val="Heading3"/>
        <w:numPr>
          <w:ilvl w:val="2"/>
          <w:numId w:val="21"/>
        </w:numPr>
      </w:pPr>
      <w:r w:rsidRPr="00A55E84">
        <w:rPr>
          <w:rFonts w:eastAsia="Calibri" w:cs="Calibri"/>
          <w:b/>
        </w:rPr>
        <w:t>Joint Delivery of Notice to the Escrow Agent</w:t>
      </w:r>
      <w:r>
        <w:t xml:space="preserve">. At the Closing, the Seller and the Buyer shall execute and deliver to the Escrow Agent a notice substantially in the form of Exhibit A to the Escrow Agreement. In that notice, the parties shall instruct the Escrow Agent to </w:t>
      </w:r>
      <w:r w:rsidR="00B56C80">
        <w:t>pay</w:t>
      </w:r>
      <w:r w:rsidR="00457E02">
        <w:t xml:space="preserve"> by wire transfer</w:t>
      </w:r>
    </w:p>
    <w:p w14:paraId="7123D5C2" w14:textId="77777777" w:rsidR="00457E02" w:rsidRDefault="00B56C80" w:rsidP="00973239">
      <w:pPr>
        <w:pStyle w:val="Heading4"/>
        <w:numPr>
          <w:ilvl w:val="3"/>
          <w:numId w:val="21"/>
        </w:numPr>
      </w:pPr>
      <w:r>
        <w:t>the Escrow Amount</w:t>
      </w:r>
      <w:r w:rsidR="00B9239C">
        <w:t xml:space="preserve"> </w:t>
      </w:r>
      <w:r>
        <w:t>to the Seller</w:t>
      </w:r>
      <w:r w:rsidR="00457E02">
        <w:t>;</w:t>
      </w:r>
      <w:r>
        <w:t xml:space="preserve"> and </w:t>
      </w:r>
    </w:p>
    <w:p w14:paraId="7A520AE3" w14:textId="06CC5929" w:rsidR="002B6A77" w:rsidRDefault="00B56C80" w:rsidP="00973239">
      <w:pPr>
        <w:pStyle w:val="Heading4"/>
        <w:numPr>
          <w:ilvl w:val="3"/>
          <w:numId w:val="21"/>
        </w:numPr>
      </w:pPr>
      <w:r>
        <w:t>the Escrow Interest to the Buyer</w:t>
      </w:r>
      <w:r w:rsidR="002B6A77">
        <w:t xml:space="preserve">. </w:t>
      </w:r>
    </w:p>
    <w:p w14:paraId="61DF82A7" w14:textId="5DFD893D" w:rsidR="008458A8" w:rsidRDefault="00FF7806" w:rsidP="00AD59C5">
      <w:pPr>
        <w:pStyle w:val="Heading3"/>
      </w:pPr>
      <w:r w:rsidRPr="00165A61">
        <w:rPr>
          <w:rFonts w:eastAsia="Calibri" w:cs="Calibri"/>
          <w:b/>
        </w:rPr>
        <w:t>Joint Delivery of Notice to the Escrow Agent</w:t>
      </w:r>
      <w:r>
        <w:t xml:space="preserve">. At the Closing, the Seller and the Buyer shall execute and deliver to the Escrow Agent an </w:t>
      </w:r>
      <w:r w:rsidR="00436A36">
        <w:t>Escrow Notice</w:t>
      </w:r>
      <w:r w:rsidR="00AD59C5">
        <w:t>,</w:t>
      </w:r>
      <w:r>
        <w:t xml:space="preserve"> instructing the Escrow Agent to </w:t>
      </w:r>
      <w:r w:rsidR="00B56C80">
        <w:t>pay</w:t>
      </w:r>
      <w:r>
        <w:t xml:space="preserve"> </w:t>
      </w:r>
      <w:r w:rsidR="008458A8">
        <w:t>by wire transfer</w:t>
      </w:r>
    </w:p>
    <w:p w14:paraId="48D10ECF" w14:textId="77777777" w:rsidR="008458A8" w:rsidRDefault="00FF7806" w:rsidP="008458A8">
      <w:pPr>
        <w:pStyle w:val="Heading4"/>
      </w:pPr>
      <w:r>
        <w:t>the Escrow Amount to the Seller</w:t>
      </w:r>
      <w:r w:rsidR="008458A8">
        <w:t>;</w:t>
      </w:r>
      <w:r>
        <w:t xml:space="preserve"> and </w:t>
      </w:r>
    </w:p>
    <w:p w14:paraId="63B1902A" w14:textId="1731FEDB" w:rsidR="00FF7806" w:rsidRDefault="00FF7806" w:rsidP="008458A8">
      <w:pPr>
        <w:pStyle w:val="Heading4"/>
      </w:pPr>
      <w:r>
        <w:t xml:space="preserve">the </w:t>
      </w:r>
      <w:r w:rsidR="003F28D4">
        <w:t>Escrow</w:t>
      </w:r>
      <w:r>
        <w:t xml:space="preserve"> Interest to the Buyer.</w:t>
      </w:r>
    </w:p>
    <w:p w14:paraId="6BAC8E27" w14:textId="2275E4B2" w:rsidR="00640E63" w:rsidRDefault="00640E63" w:rsidP="002A3F39">
      <w:pPr>
        <w:pStyle w:val="Heading1"/>
      </w:pPr>
      <w:r w:rsidRPr="00F147BE">
        <w:t>—Representations and Warranties of the Seller</w:t>
      </w:r>
    </w:p>
    <w:p w14:paraId="55D6658F" w14:textId="77777777" w:rsidR="00640E63" w:rsidRPr="00F147BE" w:rsidRDefault="00640E63" w:rsidP="007E40FA">
      <w:pPr>
        <w:pStyle w:val="BodyText1stIndent-Single"/>
      </w:pPr>
      <w:r w:rsidRPr="00F147BE">
        <w:t>The Seller represents and warrants to the Buyer as follows:</w:t>
      </w:r>
    </w:p>
    <w:p w14:paraId="4EDD664A" w14:textId="77777777" w:rsidR="00FB175F" w:rsidRPr="00A55E84" w:rsidRDefault="00640E63" w:rsidP="002150BA">
      <w:pPr>
        <w:pStyle w:val="Heading2"/>
      </w:pPr>
      <w:r w:rsidRPr="002150BA">
        <w:rPr>
          <w:b/>
        </w:rPr>
        <w:t>Organization</w:t>
      </w:r>
      <w:r w:rsidRPr="002150BA">
        <w:rPr>
          <w:rFonts w:cs="HelveticaNeueLT Std Med"/>
          <w:b/>
        </w:rPr>
        <w:t>; </w:t>
      </w:r>
      <w:r w:rsidRPr="002150BA">
        <w:rPr>
          <w:b/>
        </w:rPr>
        <w:t>Good Standing</w:t>
      </w:r>
      <w:r w:rsidRPr="002150BA">
        <w:rPr>
          <w:rFonts w:cs="HelveticaNeueLT Std Med"/>
        </w:rPr>
        <w:t xml:space="preserve">. </w:t>
      </w:r>
      <w:r w:rsidRPr="00F147BE">
        <w:t xml:space="preserve">The Seller </w:t>
      </w:r>
    </w:p>
    <w:p w14:paraId="67FBA25E" w14:textId="5149EEB5" w:rsidR="00FB175F" w:rsidRDefault="00640E63" w:rsidP="00C8284C">
      <w:pPr>
        <w:pStyle w:val="Heading3"/>
      </w:pPr>
      <w:r w:rsidRPr="00F147BE">
        <w:t xml:space="preserve">is a corporation duly organized, validly existing and in good standing under the laws </w:t>
      </w:r>
      <w:r w:rsidR="00A90F1F">
        <w:t>Delaware</w:t>
      </w:r>
      <w:r w:rsidR="00FB175F">
        <w:t>;</w:t>
      </w:r>
    </w:p>
    <w:p w14:paraId="217CC7E8" w14:textId="6BB5BCC5" w:rsidR="00FB175F" w:rsidRDefault="00FB175F" w:rsidP="00C8284C">
      <w:pPr>
        <w:pStyle w:val="Heading3"/>
      </w:pPr>
      <w:r>
        <w:t>has</w:t>
      </w:r>
      <w:r w:rsidR="00640E63" w:rsidRPr="00F147BE">
        <w:t xml:space="preserve"> all requisite corporate power and authority to own, operate and lease its properties, and to carry on its business as now being conducted</w:t>
      </w:r>
      <w:r>
        <w:t>;</w:t>
      </w:r>
      <w:r w:rsidR="009D729C">
        <w:t xml:space="preserve"> and</w:t>
      </w:r>
    </w:p>
    <w:p w14:paraId="1D03156A" w14:textId="67058F92" w:rsidR="00640E63" w:rsidRPr="00F147BE" w:rsidRDefault="00FB175F" w:rsidP="00C8284C">
      <w:pPr>
        <w:pStyle w:val="Heading3"/>
      </w:pPr>
      <w:r>
        <w:lastRenderedPageBreak/>
        <w:t>does not</w:t>
      </w:r>
      <w:r w:rsidR="00640E63" w:rsidRPr="00F147BE">
        <w:t xml:space="preserve"> conduct business or the own property</w:t>
      </w:r>
      <w:r w:rsidR="009D729C">
        <w:t xml:space="preserve"> in any jurisdiction that would require it to qualify.</w:t>
      </w:r>
    </w:p>
    <w:p w14:paraId="33FBFC10" w14:textId="77777777" w:rsidR="00930120" w:rsidRDefault="00640E63" w:rsidP="002A3F39">
      <w:pPr>
        <w:pStyle w:val="Heading2"/>
      </w:pPr>
      <w:r w:rsidRPr="00F147BE">
        <w:rPr>
          <w:b/>
        </w:rPr>
        <w:t>Authority</w:t>
      </w:r>
      <w:r w:rsidRPr="00F147BE">
        <w:t>.</w:t>
      </w:r>
      <w:r w:rsidRPr="00F147BE">
        <w:rPr>
          <w:b/>
        </w:rPr>
        <w:t xml:space="preserve"> </w:t>
      </w:r>
      <w:r w:rsidRPr="00F147BE">
        <w:t xml:space="preserve">The Seller has </w:t>
      </w:r>
    </w:p>
    <w:p w14:paraId="76E80B4D" w14:textId="4F69619E" w:rsidR="00930120" w:rsidRDefault="00640E63" w:rsidP="00C8284C">
      <w:pPr>
        <w:pStyle w:val="Heading3"/>
      </w:pPr>
      <w:r w:rsidRPr="00F147BE">
        <w:t xml:space="preserve">full corporate power, authority, and legal right to execute and deliver, and to perform its obligations under this Agreement and to consummate the transactions </w:t>
      </w:r>
      <w:r w:rsidR="00930120">
        <w:t>this Agreement contemplates;</w:t>
      </w:r>
      <w:r w:rsidR="00930120" w:rsidRPr="00F147BE">
        <w:t xml:space="preserve"> </w:t>
      </w:r>
      <w:r w:rsidRPr="00F147BE">
        <w:t xml:space="preserve">and </w:t>
      </w:r>
    </w:p>
    <w:p w14:paraId="1123FFE7" w14:textId="77777777" w:rsidR="00930120" w:rsidRDefault="00640E63" w:rsidP="00C8284C">
      <w:pPr>
        <w:pStyle w:val="Heading3"/>
      </w:pPr>
      <w:r w:rsidRPr="00F147BE">
        <w:t xml:space="preserve">has taken all necessary action to authorize </w:t>
      </w:r>
    </w:p>
    <w:p w14:paraId="06D85864" w14:textId="68AB0ABC" w:rsidR="00930120" w:rsidRDefault="00640E63" w:rsidP="00C8284C">
      <w:pPr>
        <w:pStyle w:val="Heading4"/>
      </w:pPr>
      <w:r w:rsidRPr="00F147BE">
        <w:t xml:space="preserve">the </w:t>
      </w:r>
      <w:r w:rsidR="00930120">
        <w:t>sale</w:t>
      </w:r>
      <w:r w:rsidR="00930120" w:rsidRPr="00F147BE">
        <w:t xml:space="preserve"> </w:t>
      </w:r>
      <w:r w:rsidR="00930120">
        <w:t>in accordance with the provisions of this</w:t>
      </w:r>
      <w:r w:rsidRPr="00F147BE">
        <w:t xml:space="preserve"> Agreement</w:t>
      </w:r>
      <w:r w:rsidR="00930120">
        <w:t>;</w:t>
      </w:r>
      <w:r w:rsidRPr="00F147BE">
        <w:t xml:space="preserve"> and</w:t>
      </w:r>
    </w:p>
    <w:p w14:paraId="1A593DA8" w14:textId="04C7C48A" w:rsidR="00640E63" w:rsidRPr="00F147BE" w:rsidRDefault="00640E63" w:rsidP="00C8284C">
      <w:pPr>
        <w:pStyle w:val="Heading4"/>
      </w:pPr>
      <w:r w:rsidRPr="00F147BE">
        <w:t xml:space="preserve"> the execution, delivery, and performance of this Agreement. </w:t>
      </w:r>
    </w:p>
    <w:p w14:paraId="6CDCAE39" w14:textId="46211832" w:rsidR="00947CE7" w:rsidRDefault="00640E63" w:rsidP="002A3F39">
      <w:pPr>
        <w:pStyle w:val="Heading2"/>
      </w:pPr>
      <w:r w:rsidRPr="00F147BE">
        <w:rPr>
          <w:b/>
        </w:rPr>
        <w:t>Enforceability</w:t>
      </w:r>
      <w:r w:rsidRPr="00F147BE">
        <w:t xml:space="preserve">. </w:t>
      </w:r>
      <w:r w:rsidR="00611722">
        <w:t>The Seller has duly executed and delivered t</w:t>
      </w:r>
      <w:r w:rsidRPr="00F147BE">
        <w:t>his Agreement</w:t>
      </w:r>
      <w:r w:rsidR="00611722">
        <w:t>,</w:t>
      </w:r>
      <w:ins w:id="13" w:author="TLS" w:date="2014-04-20T20:07:00Z">
        <w:r w:rsidR="002A3F39">
          <w:t xml:space="preserve"> </w:t>
        </w:r>
      </w:ins>
      <w:r w:rsidRPr="00F147BE">
        <w:t>and</w:t>
      </w:r>
      <w:r w:rsidR="00611722">
        <w:t xml:space="preserve"> it</w:t>
      </w:r>
      <w:r w:rsidRPr="00F147BE">
        <w:t xml:space="preserve"> constitutes </w:t>
      </w:r>
      <w:r w:rsidR="00947CE7">
        <w:t>the Seller’s</w:t>
      </w:r>
      <w:r w:rsidR="00947CE7" w:rsidRPr="00F147BE">
        <w:t xml:space="preserve"> </w:t>
      </w:r>
      <w:r w:rsidRPr="00F147BE">
        <w:t xml:space="preserve">legal, valid, and binding obligation enforceable against </w:t>
      </w:r>
      <w:r w:rsidR="00947CE7">
        <w:t xml:space="preserve">the </w:t>
      </w:r>
      <w:r w:rsidRPr="00F147BE">
        <w:t xml:space="preserve">Seller in accordance with its terms, except as such enforceability may be limited by </w:t>
      </w:r>
      <w:r w:rsidR="00947CE7">
        <w:t>either or both of the following:</w:t>
      </w:r>
    </w:p>
    <w:p w14:paraId="374EBFFB" w14:textId="51D65E34" w:rsidR="00947CE7" w:rsidRDefault="00947CE7" w:rsidP="009F010A">
      <w:pPr>
        <w:pStyle w:val="Heading3"/>
      </w:pPr>
      <w:r>
        <w:t>A</w:t>
      </w:r>
      <w:r w:rsidR="00640E63" w:rsidRPr="00F147BE">
        <w:t>pplicable bankruptcy, insolvency, or other similar laws from time to time in effect, which affect the enforcement of creditors’ rights in general</w:t>
      </w:r>
      <w:r>
        <w:t>.</w:t>
      </w:r>
      <w:r w:rsidR="00640E63" w:rsidRPr="00F147BE">
        <w:t xml:space="preserve"> </w:t>
      </w:r>
    </w:p>
    <w:p w14:paraId="6C9F07B5" w14:textId="282C3FD1" w:rsidR="00640E63" w:rsidRPr="00F147BE" w:rsidRDefault="00947CE7" w:rsidP="009F010A">
      <w:pPr>
        <w:pStyle w:val="Heading3"/>
      </w:pPr>
      <w:r>
        <w:t>B</w:t>
      </w:r>
      <w:r w:rsidR="00640E63" w:rsidRPr="00F147BE">
        <w:t>y general principles of equity regardless of whether enforceability is considered in a proceeding in equity or at law.</w:t>
      </w:r>
    </w:p>
    <w:p w14:paraId="1879EBC9" w14:textId="5DAAACA7" w:rsidR="00BC189C" w:rsidRDefault="00640E63" w:rsidP="002A3F39">
      <w:pPr>
        <w:pStyle w:val="Heading2"/>
      </w:pPr>
      <w:r w:rsidRPr="00F147BE">
        <w:rPr>
          <w:b/>
        </w:rPr>
        <w:t>Noncontravention</w:t>
      </w:r>
      <w:r w:rsidRPr="00F147BE">
        <w:t>.</w:t>
      </w:r>
      <w:r w:rsidRPr="00F147BE">
        <w:rPr>
          <w:b/>
        </w:rPr>
        <w:t xml:space="preserve"> </w:t>
      </w:r>
      <w:r w:rsidRPr="00F147BE">
        <w:t xml:space="preserve">Neither the </w:t>
      </w:r>
      <w:r w:rsidR="005007F0">
        <w:t xml:space="preserve">Seller’s </w:t>
      </w:r>
      <w:r w:rsidRPr="00F147BE">
        <w:t xml:space="preserve">execution and the delivery of this </w:t>
      </w:r>
      <w:commentRangeStart w:id="14"/>
      <w:r w:rsidRPr="00F147BE">
        <w:t>Agreement</w:t>
      </w:r>
      <w:commentRangeEnd w:id="14"/>
      <w:r w:rsidR="00555598">
        <w:rPr>
          <w:rStyle w:val="CommentReference"/>
          <w:rFonts w:eastAsiaTheme="minorHAnsi" w:cs="Times New Roman"/>
          <w:bCs w:val="0"/>
          <w:iCs w:val="0"/>
        </w:rPr>
        <w:commentReference w:id="14"/>
      </w:r>
      <w:r w:rsidRPr="00F147BE">
        <w:t xml:space="preserve"> nor the consummation of the transactions </w:t>
      </w:r>
      <w:r w:rsidR="00F27D29">
        <w:t>it</w:t>
      </w:r>
      <w:r w:rsidR="005007F0">
        <w:t xml:space="preserve"> contemplates</w:t>
      </w:r>
      <w:r w:rsidRPr="00F147BE">
        <w:t xml:space="preserve"> will </w:t>
      </w:r>
      <w:r w:rsidR="006037DF">
        <w:t>do any one or more of the following:</w:t>
      </w:r>
    </w:p>
    <w:p w14:paraId="1CCB40C5" w14:textId="011AD5AF" w:rsidR="00BC189C" w:rsidRDefault="006037DF" w:rsidP="009F010A">
      <w:pPr>
        <w:pStyle w:val="Heading3"/>
      </w:pPr>
      <w:r>
        <w:t>C</w:t>
      </w:r>
      <w:r w:rsidRPr="00F147BE">
        <w:t xml:space="preserve">onflict </w:t>
      </w:r>
      <w:r w:rsidR="00640E63" w:rsidRPr="00F147BE">
        <w:t xml:space="preserve">with or </w:t>
      </w:r>
      <w:r w:rsidR="00BC189C">
        <w:t>violate</w:t>
      </w:r>
      <w:r w:rsidR="00640E63" w:rsidRPr="00F147BE">
        <w:t xml:space="preserve"> the </w:t>
      </w:r>
      <w:r w:rsidR="00BC189C">
        <w:t xml:space="preserve">Seller’s </w:t>
      </w:r>
      <w:r w:rsidR="00640E63" w:rsidRPr="00F147BE">
        <w:t>certificate of incorporation or the bylaws</w:t>
      </w:r>
      <w:r>
        <w:t>.</w:t>
      </w:r>
    </w:p>
    <w:p w14:paraId="3B883E59" w14:textId="28CC25BB" w:rsidR="005007F0" w:rsidRDefault="006037DF" w:rsidP="009F010A">
      <w:pPr>
        <w:pStyle w:val="Heading3"/>
      </w:pPr>
      <w:r>
        <w:t>V</w:t>
      </w:r>
      <w:r w:rsidR="00BC189C">
        <w:t>iolate</w:t>
      </w:r>
      <w:r w:rsidR="00640E63" w:rsidRPr="00F147BE">
        <w:t xml:space="preserve"> any Law or Order applicable to the Seller or </w:t>
      </w:r>
      <w:r>
        <w:t>the Aircraft</w:t>
      </w:r>
      <w:del w:id="15" w:author="TLS" w:date="2014-04-20T20:07:00Z">
        <w:r w:rsidR="005007F0">
          <w:delText>;</w:delText>
        </w:r>
      </w:del>
      <w:ins w:id="16" w:author="TLS" w:date="2014-04-20T20:07:00Z">
        <w:r w:rsidR="00555598">
          <w:t>, assuming that Seller obtains the Consent of its stockholders.</w:t>
        </w:r>
      </w:ins>
    </w:p>
    <w:p w14:paraId="2BF79501" w14:textId="4F8731F5" w:rsidR="00640E63" w:rsidRDefault="006037DF" w:rsidP="006D78CC">
      <w:pPr>
        <w:pStyle w:val="Heading3"/>
      </w:pPr>
      <w:r>
        <w:t>C</w:t>
      </w:r>
      <w:r w:rsidRPr="00F147BE">
        <w:t xml:space="preserve">onflict </w:t>
      </w:r>
      <w:r w:rsidR="00640E63" w:rsidRPr="00F147BE">
        <w:t xml:space="preserve">with, result in the breach of (with or without notice or lapse of time or both), or constitute a default under (with or without notice or lapse of time or both), any Contract to which the Seller is a party or to which the Seller or </w:t>
      </w:r>
      <w:r>
        <w:t>the Aircraft</w:t>
      </w:r>
      <w:r w:rsidR="00640E63" w:rsidRPr="00F147BE">
        <w:t xml:space="preserve"> is subject. </w:t>
      </w:r>
    </w:p>
    <w:p w14:paraId="541C10B8" w14:textId="189CAC38" w:rsidR="00640E63" w:rsidRPr="00F147BE" w:rsidRDefault="00640E63" w:rsidP="002A3F39">
      <w:pPr>
        <w:pStyle w:val="Heading2"/>
      </w:pPr>
      <w:r w:rsidRPr="00F147BE">
        <w:rPr>
          <w:b/>
        </w:rPr>
        <w:t>Governmental and Other Consents, etc</w:t>
      </w:r>
      <w:r w:rsidRPr="00F147BE">
        <w:t>.</w:t>
      </w:r>
      <w:r w:rsidRPr="00F147BE">
        <w:rPr>
          <w:b/>
        </w:rPr>
        <w:t xml:space="preserve"> </w:t>
      </w:r>
      <w:r w:rsidRPr="00F147BE">
        <w:t xml:space="preserve">No </w:t>
      </w:r>
      <w:r w:rsidR="00D40AA9">
        <w:t>C</w:t>
      </w:r>
      <w:r w:rsidR="00D40AA9" w:rsidRPr="00F147BE">
        <w:t>onsent</w:t>
      </w:r>
      <w:r w:rsidRPr="00F147BE">
        <w:t xml:space="preserve"> on the part of the Seller is required in connection with the execution or delivery of this Agreement or the </w:t>
      </w:r>
      <w:r w:rsidRPr="00F147BE">
        <w:lastRenderedPageBreak/>
        <w:t xml:space="preserve">consummation of the transactions </w:t>
      </w:r>
      <w:r w:rsidR="00D65FB5">
        <w:t>this Agreement contemplates</w:t>
      </w:r>
      <w:del w:id="17" w:author="TLS" w:date="2014-04-20T20:07:00Z">
        <w:r w:rsidR="00D65FB5">
          <w:rPr>
            <w:szCs w:val="26"/>
          </w:rPr>
          <w:delText>[</w:delText>
        </w:r>
        <w:r w:rsidRPr="00F147BE">
          <w:rPr>
            <w:szCs w:val="26"/>
          </w:rPr>
          <w:delText>,</w:delText>
        </w:r>
      </w:del>
      <w:ins w:id="18" w:author="TLS" w:date="2014-04-20T20:07:00Z">
        <w:r w:rsidRPr="00F147BE">
          <w:t>,</w:t>
        </w:r>
      </w:ins>
      <w:r w:rsidRPr="00F147BE">
        <w:t xml:space="preserve"> except for</w:t>
      </w:r>
      <w:r w:rsidR="001A4C1E">
        <w:t xml:space="preserve"> the</w:t>
      </w:r>
      <w:r w:rsidRPr="00F147BE">
        <w:t xml:space="preserve"> </w:t>
      </w:r>
      <w:r w:rsidR="00D65FB5">
        <w:t>C</w:t>
      </w:r>
      <w:r w:rsidRPr="00F147BE">
        <w:t xml:space="preserve">onsent </w:t>
      </w:r>
      <w:del w:id="19" w:author="TLS" w:date="2014-04-20T20:07:00Z">
        <w:r w:rsidR="00017592" w:rsidRPr="00017592">
          <w:rPr>
            <w:iCs w:val="0"/>
            <w:szCs w:val="26"/>
          </w:rPr>
          <w:delText>.</w:delText>
        </w:r>
      </w:del>
      <w:r w:rsidR="00030FC2">
        <w:t>of the Seller’s stockholders</w:t>
      </w:r>
      <w:del w:id="20" w:author="TLS" w:date="2014-04-20T20:07:00Z">
        <w:r w:rsidR="00D65FB5">
          <w:rPr>
            <w:b/>
            <w:iCs w:val="0"/>
            <w:szCs w:val="26"/>
          </w:rPr>
          <w:delText>]</w:delText>
        </w:r>
        <w:r w:rsidRPr="00F147BE">
          <w:rPr>
            <w:iCs w:val="0"/>
            <w:szCs w:val="26"/>
          </w:rPr>
          <w:delText>.</w:delText>
        </w:r>
      </w:del>
      <w:ins w:id="21" w:author="TLS" w:date="2014-04-20T20:07:00Z">
        <w:r w:rsidRPr="00F147BE">
          <w:t>.</w:t>
        </w:r>
      </w:ins>
    </w:p>
    <w:p w14:paraId="3437ED79" w14:textId="4D879BC3" w:rsidR="00BE7EB2" w:rsidRPr="00BE7EB2" w:rsidRDefault="00F90582" w:rsidP="002A3F39">
      <w:pPr>
        <w:pStyle w:val="Heading2"/>
        <w:rPr>
          <w:ins w:id="22" w:author="TLS" w:date="2014-04-20T20:07:00Z"/>
        </w:rPr>
      </w:pPr>
      <w:r w:rsidRPr="002A3F39">
        <w:rPr>
          <w:b/>
        </w:rPr>
        <w:t xml:space="preserve">Ownership of the Aircraft and </w:t>
      </w:r>
      <w:del w:id="23" w:author="TLS" w:date="2014-04-20T20:07:00Z">
        <w:r>
          <w:rPr>
            <w:b/>
            <w:iCs w:val="0"/>
            <w:szCs w:val="26"/>
          </w:rPr>
          <w:delText>Other Assets</w:delText>
        </w:r>
      </w:del>
      <w:ins w:id="24" w:author="TLS" w:date="2014-04-20T20:07:00Z">
        <w:r w:rsidR="005C7704">
          <w:rPr>
            <w:b/>
          </w:rPr>
          <w:t>Liens</w:t>
        </w:r>
        <w:r w:rsidR="00017592" w:rsidRPr="00017592">
          <w:t>.</w:t>
        </w:r>
        <w:r w:rsidR="002E4E2E">
          <w:t xml:space="preserve"> </w:t>
        </w:r>
        <w:r w:rsidR="005C7704">
          <w:rPr>
            <w:rStyle w:val="CommentReference"/>
            <w:rFonts w:eastAsiaTheme="minorHAnsi" w:cs="Times New Roman"/>
            <w:bCs w:val="0"/>
            <w:iCs w:val="0"/>
          </w:rPr>
          <w:commentReference w:id="25"/>
        </w:r>
      </w:ins>
    </w:p>
    <w:p w14:paraId="75154A37" w14:textId="7CE65666" w:rsidR="002A3F39" w:rsidRDefault="002A3F39" w:rsidP="006950A3">
      <w:pPr>
        <w:pStyle w:val="Heading3"/>
      </w:pPr>
      <w:ins w:id="26" w:author="TLS" w:date="2014-04-20T20:07:00Z">
        <w:r w:rsidRPr="002A3F39">
          <w:rPr>
            <w:b/>
            <w:iCs/>
          </w:rPr>
          <w:t>Sole Asset</w:t>
        </w:r>
      </w:ins>
      <w:r w:rsidRPr="002A3F39">
        <w:rPr>
          <w:iCs/>
        </w:rPr>
        <w:t xml:space="preserve">. </w:t>
      </w:r>
      <w:r w:rsidR="005C7704">
        <w:rPr>
          <w:iCs/>
        </w:rPr>
        <w:t xml:space="preserve">The </w:t>
      </w:r>
      <w:ins w:id="27" w:author="TLS" w:date="2014-04-20T20:07:00Z">
        <w:r w:rsidR="005C7704">
          <w:rPr>
            <w:iCs/>
          </w:rPr>
          <w:t>Aircraft is the sole asset</w:t>
        </w:r>
      </w:ins>
      <w:ins w:id="28" w:author="DC" w:date="2014-04-21T10:05:00Z">
        <w:r w:rsidR="00F33AFB">
          <w:rPr>
            <w:iCs/>
          </w:rPr>
          <w:t xml:space="preserve"> that</w:t>
        </w:r>
      </w:ins>
      <w:ins w:id="29" w:author="TLS" w:date="2014-04-20T20:07:00Z">
        <w:r w:rsidR="005C7704">
          <w:rPr>
            <w:iCs/>
          </w:rPr>
          <w:t xml:space="preserve"> the </w:t>
        </w:r>
      </w:ins>
      <w:r w:rsidR="005C7704">
        <w:rPr>
          <w:iCs/>
        </w:rPr>
        <w:t xml:space="preserve">Seller </w:t>
      </w:r>
      <w:ins w:id="30" w:author="TLS" w:date="2014-04-20T20:07:00Z">
        <w:r w:rsidR="005C7704">
          <w:rPr>
            <w:iCs/>
          </w:rPr>
          <w:t>owns.</w:t>
        </w:r>
        <w:r w:rsidRPr="002A3F39">
          <w:rPr>
            <w:iCs/>
          </w:rPr>
          <w:t xml:space="preserve"> </w:t>
        </w:r>
      </w:ins>
    </w:p>
    <w:p w14:paraId="5A3F7F2A" w14:textId="77777777" w:rsidR="002E4E2E" w:rsidRDefault="002E4E2E" w:rsidP="002E4E2E">
      <w:pPr>
        <w:pStyle w:val="Heading3"/>
        <w:numPr>
          <w:ilvl w:val="2"/>
          <w:numId w:val="1"/>
        </w:numPr>
        <w:rPr>
          <w:del w:id="31" w:author="TLS" w:date="2014-04-20T20:07:00Z"/>
        </w:rPr>
      </w:pPr>
      <w:del w:id="32" w:author="TLS" w:date="2014-04-20T20:07:00Z">
        <w:r>
          <w:rPr>
            <w:iCs/>
          </w:rPr>
          <w:delText>owns</w:delText>
        </w:r>
        <w:r>
          <w:delText xml:space="preserve"> </w:delText>
        </w:r>
        <w:r w:rsidR="00BE7EB2">
          <w:delText>no assets</w:delText>
        </w:r>
        <w:r w:rsidR="00F90582">
          <w:delText>,</w:delText>
        </w:r>
        <w:r w:rsidR="00BE7EB2">
          <w:delText xml:space="preserve"> </w:delText>
        </w:r>
        <w:r w:rsidR="00F90582">
          <w:delText>except for</w:delText>
        </w:r>
      </w:del>
      <w:ins w:id="33" w:author="TLS" w:date="2014-04-20T20:07:00Z">
        <w:r w:rsidR="002A3F39" w:rsidRPr="002A3F39">
          <w:rPr>
            <w:b/>
          </w:rPr>
          <w:t>Lien against</w:t>
        </w:r>
      </w:ins>
      <w:r w:rsidR="002A3F39" w:rsidRPr="002A3F39">
        <w:rPr>
          <w:b/>
        </w:rPr>
        <w:t xml:space="preserve"> t</w:t>
      </w:r>
      <w:r w:rsidR="00D65FB5" w:rsidRPr="002A3F39">
        <w:rPr>
          <w:b/>
        </w:rPr>
        <w:t>he Aircraft</w:t>
      </w:r>
      <w:del w:id="34" w:author="TLS" w:date="2014-04-20T20:07:00Z">
        <w:r>
          <w:delText>; and</w:delText>
        </w:r>
        <w:r w:rsidR="00D65FB5" w:rsidRPr="00BE7EB2">
          <w:delText xml:space="preserve"> </w:delText>
        </w:r>
      </w:del>
    </w:p>
    <w:p w14:paraId="53BA3603" w14:textId="666F6340" w:rsidR="00640E63" w:rsidRPr="00F147BE" w:rsidRDefault="002A3F39" w:rsidP="006950A3">
      <w:pPr>
        <w:pStyle w:val="Heading3"/>
      </w:pPr>
      <w:ins w:id="35" w:author="TLS" w:date="2014-04-20T20:07:00Z">
        <w:r>
          <w:t xml:space="preserve">.  The Seller </w:t>
        </w:r>
      </w:ins>
      <w:r>
        <w:t>owns the Aircraft</w:t>
      </w:r>
      <w:r w:rsidR="00D65FB5" w:rsidRPr="00BE7EB2">
        <w:t xml:space="preserve">, subject to no Liens, </w:t>
      </w:r>
      <w:r w:rsidR="00B80E58">
        <w:t>except</w:t>
      </w:r>
      <w:r w:rsidR="002E4E2E">
        <w:t xml:space="preserve"> for</w:t>
      </w:r>
      <w:r w:rsidR="00D65FB5" w:rsidRPr="00BE7EB2">
        <w:t xml:space="preserve"> the </w:t>
      </w:r>
      <w:r w:rsidR="00D2033B">
        <w:t xml:space="preserve">$250,000 </w:t>
      </w:r>
      <w:r w:rsidR="00D65FB5" w:rsidRPr="00BE7EB2">
        <w:t>Greasemonkeys Lien</w:t>
      </w:r>
      <w:r w:rsidR="002E4E2E">
        <w:t xml:space="preserve"> against the Aircraft</w:t>
      </w:r>
      <w:r w:rsidR="00BE7EB2">
        <w:t xml:space="preserve"> arising from the Seller’s default under the Maintenance Agreement</w:t>
      </w:r>
      <w:r w:rsidR="00D65FB5" w:rsidRPr="002E4E2E">
        <w:t xml:space="preserve">. </w:t>
      </w:r>
    </w:p>
    <w:p w14:paraId="51E555F5" w14:textId="6337ABC6" w:rsidR="006D2E75" w:rsidRPr="006D2E75" w:rsidRDefault="001452B7" w:rsidP="006D2E75">
      <w:pPr>
        <w:pStyle w:val="Heading2"/>
        <w:rPr>
          <w:szCs w:val="26"/>
        </w:rPr>
      </w:pPr>
      <w:r>
        <w:rPr>
          <w:b/>
        </w:rPr>
        <w:t>Contracts</w:t>
      </w:r>
      <w:r w:rsidR="00640E63" w:rsidRPr="00F147BE">
        <w:t>.</w:t>
      </w:r>
      <w:r w:rsidR="00640E63" w:rsidRPr="00F147BE">
        <w:rPr>
          <w:b/>
        </w:rPr>
        <w:t xml:space="preserve"> </w:t>
      </w:r>
      <w:r w:rsidR="003C20BA" w:rsidRPr="00A55E84">
        <w:rPr>
          <w:b/>
        </w:rPr>
        <w:t>Schedule 3</w:t>
      </w:r>
      <w:r w:rsidR="00017592" w:rsidRPr="00017592">
        <w:t>.</w:t>
      </w:r>
      <w:r w:rsidR="003C20BA" w:rsidRPr="00A55E84">
        <w:rPr>
          <w:b/>
        </w:rPr>
        <w:t>7</w:t>
      </w:r>
      <w:r w:rsidR="003C20BA" w:rsidRPr="00F90582">
        <w:t xml:space="preserve"> lists</w:t>
      </w:r>
      <w:r w:rsidR="003C20BA">
        <w:t xml:space="preserve"> and briefly describes </w:t>
      </w:r>
      <w:ins w:id="36" w:author="TLS" w:date="2014-04-20T20:07:00Z">
        <w:r w:rsidR="002A3F39">
          <w:t>every</w:t>
        </w:r>
      </w:ins>
      <w:r w:rsidR="002A3F39">
        <w:t xml:space="preserve"> </w:t>
      </w:r>
      <w:r w:rsidR="003C20BA">
        <w:t xml:space="preserve">Contract </w:t>
      </w:r>
      <w:r w:rsidR="00640E63" w:rsidRPr="00F147BE">
        <w:t xml:space="preserve">to </w:t>
      </w:r>
      <w:commentRangeStart w:id="37"/>
      <w:r w:rsidR="00640E63" w:rsidRPr="00F147BE">
        <w:t>which</w:t>
      </w:r>
      <w:commentRangeEnd w:id="37"/>
      <w:r w:rsidR="005C7704">
        <w:rPr>
          <w:rStyle w:val="CommentReference"/>
          <w:rFonts w:eastAsiaTheme="minorHAnsi" w:cs="Times New Roman"/>
          <w:bCs w:val="0"/>
          <w:iCs w:val="0"/>
        </w:rPr>
        <w:commentReference w:id="37"/>
      </w:r>
      <w:r w:rsidR="00640E63" w:rsidRPr="00F147BE">
        <w:t xml:space="preserve"> the Seller is a party</w:t>
      </w:r>
      <w:r w:rsidR="003C20BA">
        <w:t>.</w:t>
      </w:r>
      <w:r w:rsidR="00640E63" w:rsidRPr="00F147BE">
        <w:t xml:space="preserve"> </w:t>
      </w:r>
      <w:r w:rsidR="003C20BA">
        <w:t>Each Contract that Schedule 3.7 lists is</w:t>
      </w:r>
      <w:r w:rsidR="00640E63" w:rsidRPr="00F147BE">
        <w:t xml:space="preserve"> valid and effective in accordance with </w:t>
      </w:r>
      <w:r w:rsidR="003C20BA">
        <w:t>its</w:t>
      </w:r>
      <w:r w:rsidR="00640E63" w:rsidRPr="00F147BE">
        <w:t xml:space="preserve"> terms. Except </w:t>
      </w:r>
      <w:r>
        <w:t xml:space="preserve">for the Seller’s default under the </w:t>
      </w:r>
      <w:r w:rsidR="000B2ED5">
        <w:t>Maintenance</w:t>
      </w:r>
      <w:r>
        <w:t xml:space="preserve"> Agreement,</w:t>
      </w:r>
      <w:r w:rsidR="00640E63" w:rsidRPr="00F147BE">
        <w:t xml:space="preserve"> there are no existing defaults or events which with notice or lapse of time or both would constitute defaults </w:t>
      </w:r>
      <w:r>
        <w:t>under any other Contract that Schedule 3.7 lists</w:t>
      </w:r>
      <w:r w:rsidR="00C8284C">
        <w:t>.</w:t>
      </w:r>
    </w:p>
    <w:p w14:paraId="5FDE343A" w14:textId="77777777" w:rsidR="003A6701" w:rsidRDefault="006D2E75" w:rsidP="006950A3">
      <w:pPr>
        <w:pStyle w:val="Heading2"/>
        <w:rPr>
          <w:ins w:id="38" w:author="DC" w:date="2014-04-21T10:19:00Z"/>
          <w:szCs w:val="26"/>
        </w:rPr>
      </w:pPr>
      <w:r w:rsidRPr="006D2E75">
        <w:rPr>
          <w:b/>
          <w:szCs w:val="26"/>
        </w:rPr>
        <w:t>Condition of the Aircraft</w:t>
      </w:r>
      <w:r w:rsidRPr="006D2E75">
        <w:rPr>
          <w:szCs w:val="26"/>
        </w:rPr>
        <w:t>. The Aircraft is in good condition, except for</w:t>
      </w:r>
    </w:p>
    <w:p w14:paraId="7C4210A2" w14:textId="7931D110" w:rsidR="003A6701" w:rsidRDefault="006D2E75" w:rsidP="003A6701">
      <w:pPr>
        <w:pStyle w:val="Heading3"/>
        <w:rPr>
          <w:ins w:id="39" w:author="DC" w:date="2014-04-21T10:19:00Z"/>
        </w:rPr>
      </w:pPr>
      <w:ins w:id="40" w:author="DC" w:date="2014-04-20T20:15:00Z">
        <w:r w:rsidRPr="00F147BE">
          <w:t>ordinary wear and tear</w:t>
        </w:r>
      </w:ins>
      <w:ins w:id="41" w:author="DC" w:date="2014-04-21T10:20:00Z">
        <w:r w:rsidR="003A6701">
          <w:t>;</w:t>
        </w:r>
      </w:ins>
      <w:r>
        <w:t xml:space="preserve"> </w:t>
      </w:r>
      <w:ins w:id="42" w:author="DC" w:date="2014-04-20T20:15:00Z">
        <w:r>
          <w:t>and</w:t>
        </w:r>
      </w:ins>
      <w:ins w:id="43" w:author="DC" w:date="2014-04-21T10:07:00Z">
        <w:r w:rsidR="00F33AFB">
          <w:t xml:space="preserve"> </w:t>
        </w:r>
      </w:ins>
    </w:p>
    <w:p w14:paraId="5ACD624B" w14:textId="77777777" w:rsidR="003A6701" w:rsidRDefault="003A6701" w:rsidP="003A6701">
      <w:pPr>
        <w:pStyle w:val="Heading3"/>
        <w:rPr>
          <w:ins w:id="44" w:author="DC" w:date="2014-04-21T10:22:00Z"/>
        </w:rPr>
      </w:pPr>
      <w:ins w:id="45" w:author="DC" w:date="2014-04-21T10:20:00Z">
        <w:r>
          <w:t>t</w:t>
        </w:r>
      </w:ins>
      <w:ins w:id="46" w:author="DC" w:date="2014-04-21T10:19:00Z">
        <w:r>
          <w:t>he Engines.</w:t>
        </w:r>
      </w:ins>
      <w:del w:id="47" w:author="DC" w:date="2014-04-21T10:18:00Z">
        <w:r w:rsidR="006D2E75" w:rsidDel="003A6701">
          <w:delText xml:space="preserve"> </w:delText>
        </w:r>
      </w:del>
    </w:p>
    <w:p w14:paraId="231C5D1F" w14:textId="1440C997" w:rsidR="0037725D" w:rsidRPr="006D2E75" w:rsidRDefault="00E337CB" w:rsidP="003A6701">
      <w:pPr>
        <w:pStyle w:val="Heading3"/>
        <w:numPr>
          <w:ilvl w:val="0"/>
          <w:numId w:val="0"/>
        </w:numPr>
      </w:pPr>
      <w:ins w:id="48" w:author="TLS" w:date="2014-04-20T20:07:00Z">
        <w:r>
          <w:t xml:space="preserve">The Engine with Serial Number 72725 is not </w:t>
        </w:r>
        <w:commentRangeStart w:id="49"/>
        <w:r>
          <w:t>working</w:t>
        </w:r>
        <w:commentRangeEnd w:id="49"/>
        <w:r w:rsidR="005C7704">
          <w:rPr>
            <w:rStyle w:val="CommentReference"/>
            <w:rFonts w:eastAsiaTheme="minorHAnsi" w:cs="Times New Roman"/>
            <w:bCs w:val="0"/>
            <w:iCs/>
          </w:rPr>
          <w:commentReference w:id="49"/>
        </w:r>
        <w:r>
          <w:t xml:space="preserve"> properly, and the Engine with Serial Number 72726 is</w:t>
        </w:r>
      </w:ins>
      <w:r>
        <w:t xml:space="preserve"> only in adequate condition.</w:t>
      </w:r>
    </w:p>
    <w:p w14:paraId="41B69983" w14:textId="3D90430E" w:rsidR="00C15F0B" w:rsidRPr="00C15F0B" w:rsidRDefault="00C15F0B" w:rsidP="002A3F39">
      <w:pPr>
        <w:pStyle w:val="Heading2"/>
      </w:pPr>
      <w:r w:rsidRPr="00C15F0B">
        <w:rPr>
          <w:b/>
        </w:rPr>
        <w:t>Characteristics of the Aircraft</w:t>
      </w:r>
      <w:r>
        <w:t xml:space="preserve">. The Aircraft’s maximum range with </w:t>
      </w:r>
      <w:del w:id="50" w:author="TLS" w:date="2014-04-20T20:07:00Z">
        <w:r w:rsidR="00642DBA">
          <w:rPr>
            <w:szCs w:val="26"/>
          </w:rPr>
          <w:delText>[</w:delText>
        </w:r>
        <w:r>
          <w:rPr>
            <w:szCs w:val="26"/>
          </w:rPr>
          <w:delText>eight</w:delText>
        </w:r>
        <w:r w:rsidR="00642DBA">
          <w:rPr>
            <w:szCs w:val="26"/>
          </w:rPr>
          <w:delText>][</w:delText>
        </w:r>
      </w:del>
      <w:r w:rsidR="00642DBA">
        <w:t>four</w:t>
      </w:r>
      <w:del w:id="51" w:author="TLS" w:date="2014-04-20T20:07:00Z">
        <w:r w:rsidR="00642DBA">
          <w:rPr>
            <w:szCs w:val="26"/>
          </w:rPr>
          <w:delText>]</w:delText>
        </w:r>
      </w:del>
      <w:r>
        <w:t xml:space="preserve"> passengers and </w:t>
      </w:r>
      <w:del w:id="52" w:author="TLS" w:date="2014-04-20T20:07:00Z">
        <w:r w:rsidR="00642DBA">
          <w:rPr>
            <w:szCs w:val="26"/>
          </w:rPr>
          <w:delText>[</w:delText>
        </w:r>
        <w:r>
          <w:rPr>
            <w:szCs w:val="26"/>
          </w:rPr>
          <w:delText>four</w:delText>
        </w:r>
        <w:r w:rsidR="00642DBA">
          <w:rPr>
            <w:szCs w:val="26"/>
          </w:rPr>
          <w:delText>][</w:delText>
        </w:r>
      </w:del>
      <w:r w:rsidR="00642DBA">
        <w:t>eight</w:t>
      </w:r>
      <w:del w:id="53" w:author="TLS" w:date="2014-04-20T20:07:00Z">
        <w:r w:rsidR="00642DBA">
          <w:rPr>
            <w:szCs w:val="26"/>
          </w:rPr>
          <w:delText>]</w:delText>
        </w:r>
      </w:del>
      <w:r>
        <w:t xml:space="preserve"> crew-members is </w:t>
      </w:r>
      <w:del w:id="54" w:author="TLS" w:date="2014-04-20T20:07:00Z">
        <w:r w:rsidR="00642DBA">
          <w:rPr>
            <w:szCs w:val="26"/>
          </w:rPr>
          <w:delText>[</w:delText>
        </w:r>
      </w:del>
      <w:r w:rsidR="00642DBA">
        <w:t>7,200</w:t>
      </w:r>
      <w:del w:id="55" w:author="TLS" w:date="2014-04-20T20:07:00Z">
        <w:r w:rsidR="00642DBA">
          <w:rPr>
            <w:szCs w:val="26"/>
          </w:rPr>
          <w:delText>]</w:delText>
        </w:r>
      </w:del>
      <w:r>
        <w:t xml:space="preserve"> nautical miles at Mach </w:t>
      </w:r>
      <w:del w:id="56" w:author="TLS" w:date="2014-04-20T20:07:00Z">
        <w:r w:rsidR="00642DBA">
          <w:rPr>
            <w:szCs w:val="26"/>
          </w:rPr>
          <w:delText>[</w:delText>
        </w:r>
        <w:r>
          <w:rPr>
            <w:szCs w:val="26"/>
          </w:rPr>
          <w:delText>90</w:delText>
        </w:r>
        <w:r w:rsidR="00642DBA">
          <w:rPr>
            <w:szCs w:val="26"/>
          </w:rPr>
          <w:delText>]</w:delText>
        </w:r>
        <w:r w:rsidR="00AB74A2">
          <w:rPr>
            <w:szCs w:val="26"/>
          </w:rPr>
          <w:delText>[</w:delText>
        </w:r>
      </w:del>
      <w:commentRangeStart w:id="57"/>
      <w:r w:rsidR="00AB74A2">
        <w:t>85</w:t>
      </w:r>
      <w:commentRangeEnd w:id="57"/>
      <w:del w:id="58" w:author="TLS" w:date="2014-04-20T20:07:00Z">
        <w:r w:rsidR="00AB74A2">
          <w:rPr>
            <w:szCs w:val="26"/>
          </w:rPr>
          <w:delText>]</w:delText>
        </w:r>
        <w:r>
          <w:rPr>
            <w:szCs w:val="26"/>
          </w:rPr>
          <w:delText>.</w:delText>
        </w:r>
      </w:del>
      <w:ins w:id="59" w:author="TLS" w:date="2014-04-20T20:07:00Z">
        <w:r w:rsidR="004F4FCF">
          <w:rPr>
            <w:rStyle w:val="CommentReference"/>
            <w:rFonts w:eastAsiaTheme="minorHAnsi" w:cs="Times New Roman"/>
            <w:bCs w:val="0"/>
            <w:iCs w:val="0"/>
          </w:rPr>
          <w:commentReference w:id="57"/>
        </w:r>
        <w:r>
          <w:t>.</w:t>
        </w:r>
      </w:ins>
    </w:p>
    <w:p w14:paraId="0AEE40FA" w14:textId="1EAB187F" w:rsidR="00640E63" w:rsidRDefault="00640E63" w:rsidP="002A3F39">
      <w:pPr>
        <w:pStyle w:val="Heading2"/>
      </w:pPr>
      <w:r w:rsidRPr="00F147BE">
        <w:rPr>
          <w:b/>
        </w:rPr>
        <w:t>Law Compliance</w:t>
      </w:r>
      <w:r w:rsidRPr="00F147BE">
        <w:t>.</w:t>
      </w:r>
      <w:r w:rsidRPr="00F147BE">
        <w:rPr>
          <w:b/>
        </w:rPr>
        <w:t xml:space="preserve"> </w:t>
      </w:r>
      <w:r w:rsidRPr="00F147BE">
        <w:t xml:space="preserve">The Seller has complied with and is not in default under any Laws the violation of which could have a material adverse effect on </w:t>
      </w:r>
      <w:r w:rsidR="00A55E84">
        <w:t xml:space="preserve">the Aircraft or the transactions that this Agreement contemplates. </w:t>
      </w:r>
    </w:p>
    <w:p w14:paraId="7BDA919E" w14:textId="71E805DC" w:rsidR="00E70DA3" w:rsidRDefault="00E70DA3" w:rsidP="00E70DA3">
      <w:pPr>
        <w:pStyle w:val="Heading2"/>
      </w:pPr>
      <w:ins w:id="60" w:author="DC" w:date="2014-04-22T11:12:00Z">
        <w:r w:rsidRPr="00E70DA3">
          <w:rPr>
            <w:b/>
          </w:rPr>
          <w:t>Aviation Fuel</w:t>
        </w:r>
        <w:r>
          <w:t xml:space="preserve">. </w:t>
        </w:r>
      </w:ins>
      <w:ins w:id="61" w:author="DC" w:date="2014-04-22T11:19:00Z">
        <w:r>
          <w:t xml:space="preserve">Since the time the Seller purchased the Aircraft, the Seller has caused the Aircraft’s tanks to be filled </w:t>
        </w:r>
      </w:ins>
      <w:ins w:id="62" w:author="DC" w:date="2014-04-22T11:21:00Z">
        <w:r>
          <w:t xml:space="preserve">only </w:t>
        </w:r>
      </w:ins>
      <w:ins w:id="63" w:author="DC" w:date="2014-04-22T11:19:00Z">
        <w:r>
          <w:t xml:space="preserve">with the </w:t>
        </w:r>
      </w:ins>
      <w:ins w:id="64" w:author="DC" w:date="2014-04-22T11:17:00Z">
        <w:r>
          <w:t>Aviation Fuel</w:t>
        </w:r>
      </w:ins>
      <w:ins w:id="65" w:author="DC" w:date="2014-04-22T11:20:00Z">
        <w:r>
          <w:t xml:space="preserve"> appropriate</w:t>
        </w:r>
      </w:ins>
      <w:ins w:id="66" w:author="DC" w:date="2014-04-22T11:17:00Z">
        <w:r>
          <w:t xml:space="preserve"> for the Aircraft. To t</w:t>
        </w:r>
      </w:ins>
      <w:ins w:id="67" w:author="DC" w:date="2014-04-22T11:18:00Z">
        <w:r>
          <w:t>he Seller’s</w:t>
        </w:r>
      </w:ins>
      <w:ins w:id="68" w:author="DC" w:date="2014-04-22T11:17:00Z">
        <w:r>
          <w:t xml:space="preserve"> knowledge, during the period before the Seller’s purchase, </w:t>
        </w:r>
      </w:ins>
      <w:ins w:id="69" w:author="DC" w:date="2014-04-22T11:18:00Z">
        <w:r>
          <w:t xml:space="preserve">its owners </w:t>
        </w:r>
      </w:ins>
      <w:ins w:id="70" w:author="DC" w:date="2014-04-22T11:20:00Z">
        <w:r>
          <w:t>caused</w:t>
        </w:r>
      </w:ins>
      <w:ins w:id="71" w:author="DC" w:date="2014-04-22T11:18:00Z">
        <w:r>
          <w:t xml:space="preserve"> the Aircraft’s tanks</w:t>
        </w:r>
      </w:ins>
      <w:ins w:id="72" w:author="DC" w:date="2014-04-22T11:20:00Z">
        <w:r>
          <w:t xml:space="preserve"> to be filled</w:t>
        </w:r>
      </w:ins>
      <w:ins w:id="73" w:author="DC" w:date="2014-04-22T11:18:00Z">
        <w:r>
          <w:t xml:space="preserve"> only with the </w:t>
        </w:r>
      </w:ins>
      <w:ins w:id="74" w:author="DC" w:date="2014-04-22T11:21:00Z">
        <w:r>
          <w:t xml:space="preserve">Aviation Fuel </w:t>
        </w:r>
      </w:ins>
      <w:ins w:id="75" w:author="DC" w:date="2014-04-22T11:18:00Z">
        <w:r>
          <w:t xml:space="preserve">appropriate </w:t>
        </w:r>
      </w:ins>
      <w:ins w:id="76" w:author="DC" w:date="2014-04-22T11:21:00Z">
        <w:r>
          <w:t>for the Aircraft</w:t>
        </w:r>
      </w:ins>
      <w:ins w:id="77" w:author="DC" w:date="2014-04-22T11:18:00Z">
        <w:r>
          <w:t>.</w:t>
        </w:r>
      </w:ins>
    </w:p>
    <w:p w14:paraId="6D04B098" w14:textId="481AC73A" w:rsidR="006950A3" w:rsidRDefault="00906E33" w:rsidP="006D2E75">
      <w:pPr>
        <w:pStyle w:val="Heading2"/>
        <w:rPr>
          <w:ins w:id="78" w:author="DC" w:date="2014-04-21T10:28:00Z"/>
        </w:rPr>
      </w:pPr>
      <w:ins w:id="79" w:author="TLS" w:date="2014-04-20T20:07:00Z">
        <w:r w:rsidRPr="00906E33">
          <w:rPr>
            <w:b/>
          </w:rPr>
          <w:t>Brokers</w:t>
        </w:r>
        <w:r w:rsidRPr="00906E33">
          <w:t xml:space="preserve">. </w:t>
        </w:r>
      </w:ins>
    </w:p>
    <w:p w14:paraId="3FEA8928" w14:textId="77777777" w:rsidR="006950A3" w:rsidRDefault="006950A3" w:rsidP="006950A3">
      <w:pPr>
        <w:pStyle w:val="Heading3"/>
        <w:rPr>
          <w:ins w:id="80" w:author="DC" w:date="2014-04-21T10:29:00Z"/>
        </w:rPr>
      </w:pPr>
      <w:ins w:id="81" w:author="DC" w:date="2014-04-21T10:28:00Z">
        <w:r w:rsidRPr="006950A3">
          <w:rPr>
            <w:b/>
          </w:rPr>
          <w:t>Wright Aviation LLC</w:t>
        </w:r>
        <w:r>
          <w:t>.</w:t>
        </w:r>
      </w:ins>
      <w:ins w:id="82" w:author="DC" w:date="2014-04-21T10:29:00Z">
        <w:r>
          <w:t xml:space="preserve">  </w:t>
        </w:r>
      </w:ins>
      <w:ins w:id="83" w:author="TLS" w:date="2014-04-20T20:07:00Z">
        <w:r w:rsidR="00906E33" w:rsidRPr="00906E33">
          <w:t xml:space="preserve">Sam Samson, on behalf of the Seller, spoke with one or more representatives of Wright Aviation LLC, aircraft brokers, in </w:t>
        </w:r>
        <w:r w:rsidR="00906E33" w:rsidRPr="00906E33">
          <w:lastRenderedPageBreak/>
          <w:t xml:space="preserve">connection with the </w:t>
        </w:r>
        <w:commentRangeStart w:id="84"/>
        <w:r w:rsidR="00906E33" w:rsidRPr="00906E33">
          <w:t>Aircraft’s</w:t>
        </w:r>
        <w:commentRangeEnd w:id="84"/>
        <w:r w:rsidR="00906E33">
          <w:rPr>
            <w:rStyle w:val="CommentReference"/>
            <w:rFonts w:eastAsiaTheme="minorHAnsi" w:cs="Times New Roman"/>
            <w:bCs w:val="0"/>
            <w:iCs/>
          </w:rPr>
          <w:commentReference w:id="84"/>
        </w:r>
        <w:r w:rsidR="00906E33" w:rsidRPr="00906E33">
          <w:t xml:space="preserve"> sale. Despite these conversations, the Seller</w:t>
        </w:r>
        <w:r w:rsidR="00906E33">
          <w:t xml:space="preserve"> did not hire </w:t>
        </w:r>
        <w:r w:rsidR="00906E33" w:rsidRPr="00906E33">
          <w:t>Wright Aviation LLC</w:t>
        </w:r>
      </w:ins>
      <w:ins w:id="85" w:author="DC" w:date="2014-04-21T10:29:00Z">
        <w:r>
          <w:t>.</w:t>
        </w:r>
      </w:ins>
    </w:p>
    <w:p w14:paraId="3D0A676D" w14:textId="031077B3" w:rsidR="00906E33" w:rsidRDefault="006950A3" w:rsidP="006950A3">
      <w:pPr>
        <w:pStyle w:val="Heading3"/>
        <w:rPr>
          <w:ins w:id="86" w:author="TLS" w:date="2014-04-20T20:07:00Z"/>
        </w:rPr>
      </w:pPr>
      <w:ins w:id="87" w:author="DC" w:date="2014-04-21T10:29:00Z">
        <w:r>
          <w:rPr>
            <w:b/>
          </w:rPr>
          <w:t>Other Persons</w:t>
        </w:r>
        <w:r w:rsidRPr="006950A3">
          <w:t>.</w:t>
        </w:r>
        <w:r>
          <w:t xml:space="preserve"> The Seller has not</w:t>
        </w:r>
      </w:ins>
      <w:ins w:id="88" w:author="DC" w:date="2014-04-21T10:30:00Z">
        <w:r>
          <w:t xml:space="preserve"> communicated with any </w:t>
        </w:r>
      </w:ins>
      <w:ins w:id="89" w:author="DC" w:date="2014-04-21T10:33:00Z">
        <w:r w:rsidR="00F40EEE">
          <w:t>Person</w:t>
        </w:r>
        <w:r>
          <w:t xml:space="preserve"> </w:t>
        </w:r>
      </w:ins>
      <w:ins w:id="90" w:author="DC" w:date="2014-04-21T10:30:00Z">
        <w:r>
          <w:t>in connection with the Aircraft</w:t>
        </w:r>
      </w:ins>
      <w:ins w:id="91" w:author="DC" w:date="2014-04-21T10:31:00Z">
        <w:r>
          <w:t xml:space="preserve">’s sale </w:t>
        </w:r>
      </w:ins>
      <w:ins w:id="92" w:author="DC" w:date="2014-04-22T11:31:00Z">
        <w:r w:rsidR="00F40EEE">
          <w:t xml:space="preserve">(other than Wright Aviation LLC) </w:t>
        </w:r>
      </w:ins>
      <w:ins w:id="93" w:author="DC" w:date="2014-04-21T10:31:00Z">
        <w:r>
          <w:t>and has</w:t>
        </w:r>
      </w:ins>
      <w:ins w:id="94" w:author="DC" w:date="2014-04-21T10:29:00Z">
        <w:r>
          <w:t xml:space="preserve"> </w:t>
        </w:r>
      </w:ins>
      <w:ins w:id="95" w:author="DC" w:date="2014-04-22T11:30:00Z">
        <w:r w:rsidR="00F40EEE">
          <w:t xml:space="preserve">not </w:t>
        </w:r>
      </w:ins>
      <w:ins w:id="96" w:author="DC" w:date="2014-04-21T10:29:00Z">
        <w:r>
          <w:t xml:space="preserve">hired any Person </w:t>
        </w:r>
      </w:ins>
      <w:ins w:id="97" w:author="DC" w:date="2014-04-21T10:33:00Z">
        <w:r>
          <w:t>in connection with the</w:t>
        </w:r>
      </w:ins>
      <w:ins w:id="98" w:author="DC" w:date="2014-04-21T10:29:00Z">
        <w:r>
          <w:t xml:space="preserve"> Aircraft</w:t>
        </w:r>
      </w:ins>
      <w:ins w:id="99" w:author="DC" w:date="2014-04-21T10:34:00Z">
        <w:r>
          <w:t>’s sale</w:t>
        </w:r>
      </w:ins>
      <w:ins w:id="100" w:author="DC" w:date="2014-04-21T10:29:00Z">
        <w:r>
          <w:t xml:space="preserve">. </w:t>
        </w:r>
      </w:ins>
    </w:p>
    <w:p w14:paraId="713F62CD" w14:textId="733F4AEC" w:rsidR="00640E63" w:rsidRPr="00F147BE" w:rsidRDefault="006C7356" w:rsidP="004F4FCF">
      <w:pPr>
        <w:pStyle w:val="Heading1"/>
      </w:pPr>
      <w:r>
        <w:t>—</w:t>
      </w:r>
      <w:r w:rsidR="00640E63" w:rsidRPr="00F147BE">
        <w:t xml:space="preserve">Representations and Warranties of the Buyer </w:t>
      </w:r>
    </w:p>
    <w:p w14:paraId="27BE4437" w14:textId="77777777" w:rsidR="00640E63" w:rsidRPr="00F147BE" w:rsidRDefault="00640E63" w:rsidP="00E04748">
      <w:pPr>
        <w:ind w:firstLine="720"/>
      </w:pPr>
      <w:r w:rsidRPr="00F147BE">
        <w:t>The Buyer represents and warrants to the Seller as follows:</w:t>
      </w:r>
    </w:p>
    <w:p w14:paraId="50A4F7D6" w14:textId="1CBBDAC1" w:rsidR="0060282F" w:rsidRDefault="0060282F" w:rsidP="002A3F39">
      <w:pPr>
        <w:pStyle w:val="Heading2"/>
      </w:pPr>
      <w:r w:rsidRPr="00906E33">
        <w:rPr>
          <w:b/>
        </w:rPr>
        <w:t>Organization and Good</w:t>
      </w:r>
      <w:r w:rsidR="00C85D8A" w:rsidRPr="00906E33">
        <w:rPr>
          <w:b/>
        </w:rPr>
        <w:t xml:space="preserve"> S</w:t>
      </w:r>
      <w:r w:rsidRPr="00906E33">
        <w:rPr>
          <w:b/>
        </w:rPr>
        <w:t>tanding</w:t>
      </w:r>
      <w:r>
        <w:t xml:space="preserve">. </w:t>
      </w:r>
      <w:r w:rsidR="00640E63" w:rsidRPr="00F147BE">
        <w:t xml:space="preserve">The Buyer </w:t>
      </w:r>
    </w:p>
    <w:p w14:paraId="2F60C5C1" w14:textId="7C8E90C2" w:rsidR="0060282F" w:rsidRDefault="00640E63" w:rsidP="00C8284C">
      <w:pPr>
        <w:pStyle w:val="Heading3"/>
      </w:pPr>
      <w:r w:rsidRPr="00F147BE">
        <w:t xml:space="preserve">is a corporation duly incorporated, validly existing and in good standing under the laws of </w:t>
      </w:r>
      <w:r w:rsidR="0060282F">
        <w:t>New York ;</w:t>
      </w:r>
    </w:p>
    <w:p w14:paraId="494BC1A1" w14:textId="04546275" w:rsidR="00640E63" w:rsidRDefault="00640E63" w:rsidP="00C8284C">
      <w:pPr>
        <w:pStyle w:val="Heading3"/>
      </w:pPr>
      <w:r w:rsidRPr="00F147BE">
        <w:t>has all requisite corporate power and authority and legal right to own, operate, and lease its properties and assets and to carry on its business as now being conducted</w:t>
      </w:r>
      <w:r w:rsidR="0060282F">
        <w:t>; and</w:t>
      </w:r>
    </w:p>
    <w:p w14:paraId="2652842D" w14:textId="77777777" w:rsidR="0060282F" w:rsidRPr="00F147BE" w:rsidRDefault="0060282F" w:rsidP="0060282F">
      <w:pPr>
        <w:pStyle w:val="Heading3"/>
      </w:pPr>
      <w:r>
        <w:t>does not</w:t>
      </w:r>
      <w:r w:rsidRPr="00F147BE">
        <w:t xml:space="preserve"> conduct business or the own property</w:t>
      </w:r>
      <w:r>
        <w:t xml:space="preserve"> in any jurisdiction that would require it to qualify.</w:t>
      </w:r>
    </w:p>
    <w:p w14:paraId="5CF0DC25" w14:textId="77777777" w:rsidR="009F010A" w:rsidRPr="009F010A" w:rsidRDefault="00640E63" w:rsidP="002A3F39">
      <w:pPr>
        <w:pStyle w:val="Heading2"/>
      </w:pPr>
      <w:r w:rsidRPr="00F147BE">
        <w:rPr>
          <w:rFonts w:cs="HelveticaNeueLT Std Med"/>
          <w:b/>
        </w:rPr>
        <w:t>Authority</w:t>
      </w:r>
      <w:r w:rsidRPr="00F147BE">
        <w:rPr>
          <w:rFonts w:cs="HelveticaNeueLT Std Med"/>
        </w:rPr>
        <w:t xml:space="preserve">. </w:t>
      </w:r>
      <w:r w:rsidRPr="00F147BE">
        <w:t xml:space="preserve">The Buyer </w:t>
      </w:r>
      <w:commentRangeStart w:id="101"/>
      <w:r w:rsidRPr="00F147BE">
        <w:t>has</w:t>
      </w:r>
      <w:commentRangeEnd w:id="101"/>
      <w:r w:rsidR="002D729F">
        <w:rPr>
          <w:rStyle w:val="CommentReference"/>
          <w:rFonts w:eastAsiaTheme="minorHAnsi" w:cs="Times New Roman"/>
          <w:bCs w:val="0"/>
          <w:iCs w:val="0"/>
        </w:rPr>
        <w:commentReference w:id="101"/>
      </w:r>
      <w:r w:rsidRPr="00F147BE">
        <w:t xml:space="preserve"> </w:t>
      </w:r>
    </w:p>
    <w:p w14:paraId="5379743B" w14:textId="43EF3FD2" w:rsidR="009F010A" w:rsidRDefault="00640E63" w:rsidP="009F010A">
      <w:pPr>
        <w:pStyle w:val="Heading3"/>
      </w:pPr>
      <w:r w:rsidRPr="00F147BE">
        <w:t xml:space="preserve">full corporate power, authority, and legal right to execute and deliver, and to perform its obligations under this Agreement and to consummate the transactions </w:t>
      </w:r>
      <w:r w:rsidR="009B34A8">
        <w:t>this Agreement contemplates</w:t>
      </w:r>
      <w:r w:rsidR="009F010A">
        <w:t>;</w:t>
      </w:r>
      <w:r w:rsidR="00A66FF2">
        <w:t xml:space="preserve"> </w:t>
      </w:r>
      <w:r w:rsidRPr="00F147BE">
        <w:t xml:space="preserve">and </w:t>
      </w:r>
    </w:p>
    <w:p w14:paraId="3A7AD05F" w14:textId="77777777" w:rsidR="009B34A8" w:rsidRDefault="00640E63" w:rsidP="009F010A">
      <w:pPr>
        <w:pStyle w:val="Heading3"/>
      </w:pPr>
      <w:r w:rsidRPr="00F147BE">
        <w:t xml:space="preserve">has taken all necessary action to authorize </w:t>
      </w:r>
    </w:p>
    <w:p w14:paraId="54BCE543" w14:textId="05CA5AA6" w:rsidR="009B34A8" w:rsidRDefault="00640E63" w:rsidP="00A25BDD">
      <w:pPr>
        <w:pStyle w:val="Heading4"/>
      </w:pPr>
      <w:r w:rsidRPr="00F147BE">
        <w:t xml:space="preserve">the purchase </w:t>
      </w:r>
      <w:r w:rsidR="009B34A8">
        <w:t>of the Aircraft in accordance with the provisions</w:t>
      </w:r>
      <w:r w:rsidR="00A66FF2">
        <w:t xml:space="preserve"> </w:t>
      </w:r>
      <w:r w:rsidRPr="00F147BE">
        <w:t>of this Agreement</w:t>
      </w:r>
      <w:r w:rsidR="009B34A8">
        <w:t>;</w:t>
      </w:r>
      <w:r w:rsidRPr="00F147BE">
        <w:t xml:space="preserve"> and </w:t>
      </w:r>
    </w:p>
    <w:p w14:paraId="3F4FA7A7" w14:textId="3F044F5F" w:rsidR="00C85D8A" w:rsidRPr="00C8284C" w:rsidRDefault="00640E63" w:rsidP="00A25BDD">
      <w:pPr>
        <w:pStyle w:val="Heading4"/>
        <w:rPr>
          <w:szCs w:val="28"/>
        </w:rPr>
      </w:pPr>
      <w:r w:rsidRPr="00F147BE">
        <w:t xml:space="preserve">the execution, delivery and performance of this Agreement. </w:t>
      </w:r>
    </w:p>
    <w:p w14:paraId="6723129E" w14:textId="78506E35" w:rsidR="00F950F7" w:rsidRPr="00F950F7" w:rsidRDefault="009B34A8" w:rsidP="002A3F39">
      <w:pPr>
        <w:pStyle w:val="Heading2"/>
      </w:pPr>
      <w:r w:rsidRPr="00370AD1">
        <w:rPr>
          <w:b/>
        </w:rPr>
        <w:t>Enforceability</w:t>
      </w:r>
      <w:r>
        <w:t>. The Buyer has duly executed and delivered t</w:t>
      </w:r>
      <w:r w:rsidR="00640E63" w:rsidRPr="00F147BE">
        <w:t xml:space="preserve">his Agreement, and </w:t>
      </w:r>
      <w:r>
        <w:t xml:space="preserve">it </w:t>
      </w:r>
      <w:r w:rsidR="00640E63" w:rsidRPr="00F147BE">
        <w:t xml:space="preserve">constitutes </w:t>
      </w:r>
      <w:r w:rsidR="00370AD1">
        <w:t>the Buyer’s</w:t>
      </w:r>
      <w:r w:rsidR="00370AD1" w:rsidRPr="00F147BE">
        <w:t xml:space="preserve"> </w:t>
      </w:r>
      <w:r w:rsidR="00640E63" w:rsidRPr="00F147BE">
        <w:t>legal, valid, and binding obligation enforceable against Buyer in accordance with its terms</w:t>
      </w:r>
      <w:r w:rsidR="00370AD1">
        <w:t>,</w:t>
      </w:r>
      <w:r w:rsidR="00640E63" w:rsidRPr="00F147BE">
        <w:t xml:space="preserve"> except as such enforceability may be limited by </w:t>
      </w:r>
      <w:r w:rsidR="00F950F7">
        <w:t>either or both of the following:</w:t>
      </w:r>
    </w:p>
    <w:p w14:paraId="5FCE46C3" w14:textId="40A0E343" w:rsidR="00F950F7" w:rsidRDefault="00F950F7" w:rsidP="00F950F7">
      <w:pPr>
        <w:pStyle w:val="Heading3"/>
      </w:pPr>
      <w:r>
        <w:t>A</w:t>
      </w:r>
      <w:r w:rsidRPr="00F147BE">
        <w:t xml:space="preserve">pplicable </w:t>
      </w:r>
      <w:r w:rsidR="00640E63" w:rsidRPr="00F147BE">
        <w:t>bankruptcy, insolvency, or other similar laws from time to time in effect, which affect the enforcement of creditors’ rights in general</w:t>
      </w:r>
      <w:r>
        <w:t>.</w:t>
      </w:r>
    </w:p>
    <w:p w14:paraId="7A501A8C" w14:textId="773B4C7D" w:rsidR="00640E63" w:rsidRPr="00F147BE" w:rsidRDefault="00F950F7" w:rsidP="00F950F7">
      <w:pPr>
        <w:pStyle w:val="Heading3"/>
      </w:pPr>
      <w:r>
        <w:lastRenderedPageBreak/>
        <w:t>B</w:t>
      </w:r>
      <w:r w:rsidR="00640E63" w:rsidRPr="00F147BE">
        <w:t>y general principles of equity regardless of whether such enforceability is considered in a proceeding in equity or at law.</w:t>
      </w:r>
    </w:p>
    <w:p w14:paraId="582249D7" w14:textId="0F3DECEE" w:rsidR="0022112F" w:rsidRDefault="00C85D8A" w:rsidP="002A3F39">
      <w:pPr>
        <w:pStyle w:val="Heading2"/>
      </w:pPr>
      <w:r>
        <w:rPr>
          <w:rFonts w:cs="HelveticaNeueLT Std Med"/>
          <w:b/>
        </w:rPr>
        <w:t>Noncontravention</w:t>
      </w:r>
      <w:r w:rsidR="00640E63" w:rsidRPr="00F147BE">
        <w:rPr>
          <w:rFonts w:cs="HelveticaNeueLT Std Med"/>
        </w:rPr>
        <w:t xml:space="preserve">. </w:t>
      </w:r>
      <w:r w:rsidR="00640E63" w:rsidRPr="00F147BE">
        <w:t>Neither</w:t>
      </w:r>
      <w:r w:rsidR="0022112F">
        <w:t xml:space="preserve"> the Buyer’s</w:t>
      </w:r>
      <w:r w:rsidR="00A66FF2">
        <w:t xml:space="preserve"> </w:t>
      </w:r>
      <w:r w:rsidR="00640E63" w:rsidRPr="00F147BE">
        <w:t xml:space="preserve">execution and the delivery of this Agreement nor the consummation of the transactions </w:t>
      </w:r>
      <w:r w:rsidR="0022112F">
        <w:t xml:space="preserve">this Agreement </w:t>
      </w:r>
      <w:r w:rsidR="0022112F" w:rsidRPr="00F147BE">
        <w:t>contemplate</w:t>
      </w:r>
      <w:r w:rsidR="0022112F">
        <w:t>s</w:t>
      </w:r>
      <w:r w:rsidR="0022112F" w:rsidRPr="00F147BE">
        <w:t xml:space="preserve"> </w:t>
      </w:r>
      <w:r w:rsidR="00640E63" w:rsidRPr="00F147BE">
        <w:t xml:space="preserve">will </w:t>
      </w:r>
      <w:r w:rsidR="00291864">
        <w:t xml:space="preserve"> do any one or more of the following:</w:t>
      </w:r>
    </w:p>
    <w:p w14:paraId="346AE230" w14:textId="7BBFB2B4" w:rsidR="00AB74A2" w:rsidRDefault="00291864" w:rsidP="0022112F">
      <w:pPr>
        <w:pStyle w:val="Heading3"/>
      </w:pPr>
      <w:r>
        <w:t>C</w:t>
      </w:r>
      <w:r w:rsidRPr="00F147BE">
        <w:t xml:space="preserve">onflict </w:t>
      </w:r>
      <w:r w:rsidR="00640E63" w:rsidRPr="00F147BE">
        <w:t xml:space="preserve">with or </w:t>
      </w:r>
      <w:r w:rsidR="0022112F">
        <w:t>violate</w:t>
      </w:r>
      <w:r w:rsidR="00640E63" w:rsidRPr="00F147BE">
        <w:t xml:space="preserve"> or constitute a default under any term of the </w:t>
      </w:r>
      <w:r w:rsidR="0022112F">
        <w:t xml:space="preserve">Buyer’s </w:t>
      </w:r>
      <w:r w:rsidR="00640E63" w:rsidRPr="00F147BE">
        <w:t>certificate of incorporation or bylaws</w:t>
      </w:r>
      <w:r>
        <w:t>.</w:t>
      </w:r>
      <w:r w:rsidR="00640E63" w:rsidRPr="00F147BE">
        <w:t xml:space="preserve"> </w:t>
      </w:r>
    </w:p>
    <w:p w14:paraId="6E175DA0" w14:textId="12DCB3CA" w:rsidR="00640E63" w:rsidRPr="00F147BE" w:rsidRDefault="00291864" w:rsidP="0022112F">
      <w:pPr>
        <w:pStyle w:val="Heading3"/>
      </w:pPr>
      <w:r>
        <w:t>C</w:t>
      </w:r>
      <w:r w:rsidRPr="00F147BE">
        <w:t xml:space="preserve">onflict </w:t>
      </w:r>
      <w:r w:rsidR="00640E63" w:rsidRPr="00F147BE">
        <w:t>with</w:t>
      </w:r>
      <w:r>
        <w:t>,</w:t>
      </w:r>
      <w:r w:rsidR="00640E63" w:rsidRPr="00F147BE">
        <w:t xml:space="preserve"> </w:t>
      </w:r>
      <w:r>
        <w:t>violate</w:t>
      </w:r>
      <w:r w:rsidR="00640E63" w:rsidRPr="00F147BE">
        <w:t xml:space="preserve"> or constitute a default under any Law or Contract by which the Buyer is, or its properties or assets, are bound. </w:t>
      </w:r>
    </w:p>
    <w:p w14:paraId="116FAB34" w14:textId="37EA0C4C" w:rsidR="00640E63" w:rsidRDefault="00640E63" w:rsidP="002A3F39">
      <w:pPr>
        <w:pStyle w:val="Heading2"/>
        <w:rPr>
          <w:ins w:id="102" w:author="DC" w:date="2014-04-21T10:23:00Z"/>
        </w:rPr>
      </w:pPr>
      <w:r w:rsidRPr="00F147BE">
        <w:rPr>
          <w:rFonts w:cs="HelveticaNeueLT Std Med"/>
          <w:b/>
        </w:rPr>
        <w:t>Financing</w:t>
      </w:r>
      <w:r w:rsidRPr="00F147BE">
        <w:rPr>
          <w:rFonts w:cs="HelveticaNeueLT Std Med"/>
        </w:rPr>
        <w:t xml:space="preserve">. </w:t>
      </w:r>
      <w:r w:rsidR="00D842FE">
        <w:t>The Buyer</w:t>
      </w:r>
      <w:r w:rsidR="00017592">
        <w:t xml:space="preserve"> does not have the Necessary Funds, but it</w:t>
      </w:r>
      <w:r w:rsidR="00D842FE">
        <w:t xml:space="preserve"> is negotiating with three banks for all monies or appropriate binding commitments to </w:t>
      </w:r>
      <w:r w:rsidRPr="00F147BE">
        <w:t>provide</w:t>
      </w:r>
      <w:r w:rsidR="00390E5B">
        <w:t xml:space="preserve"> </w:t>
      </w:r>
      <w:r w:rsidR="00017592">
        <w:t>it</w:t>
      </w:r>
      <w:r w:rsidR="00390E5B">
        <w:t xml:space="preserve"> with the Necessary Funds</w:t>
      </w:r>
      <w:r w:rsidRPr="00F147BE">
        <w:t>.</w:t>
      </w:r>
      <w:r w:rsidR="00970DDE">
        <w:t xml:space="preserve"> The Buyer has submitted full applications to First National Bank of Lex and to Lex Banking, N.A.</w:t>
      </w:r>
      <w:r w:rsidR="00F41538">
        <w:t xml:space="preserve"> [and intends to continue to negotiate in good faith with the third bank].</w:t>
      </w:r>
    </w:p>
    <w:p w14:paraId="64F4F2E7" w14:textId="6FB753D3" w:rsidR="003A6701" w:rsidRPr="00F147BE" w:rsidRDefault="003A6701" w:rsidP="002A3F39">
      <w:pPr>
        <w:pStyle w:val="Heading2"/>
      </w:pPr>
      <w:ins w:id="103" w:author="DC" w:date="2014-04-21T10:23:00Z">
        <w:r w:rsidRPr="00906E33">
          <w:rPr>
            <w:b/>
          </w:rPr>
          <w:t>Brokers</w:t>
        </w:r>
        <w:r w:rsidRPr="00906E33">
          <w:t xml:space="preserve">. </w:t>
        </w:r>
      </w:ins>
      <w:ins w:id="104" w:author="DC" w:date="2014-04-21T10:24:00Z">
        <w:r w:rsidR="006950A3">
          <w:t xml:space="preserve">The Buyer has not hired any Person </w:t>
        </w:r>
      </w:ins>
      <w:ins w:id="105" w:author="DC" w:date="2014-04-21T10:34:00Z">
        <w:r w:rsidR="006950A3">
          <w:t>in connection with the Aircraft’</w:t>
        </w:r>
      </w:ins>
      <w:ins w:id="106" w:author="DC" w:date="2014-04-21T10:39:00Z">
        <w:r w:rsidR="00701237">
          <w:t>s sale</w:t>
        </w:r>
      </w:ins>
      <w:ins w:id="107" w:author="DC" w:date="2014-04-21T10:24:00Z">
        <w:r w:rsidR="006950A3">
          <w:t>. In addition,</w:t>
        </w:r>
      </w:ins>
      <w:ins w:id="108" w:author="DC" w:date="2014-04-21T10:25:00Z">
        <w:r w:rsidR="006950A3">
          <w:t xml:space="preserve"> n</w:t>
        </w:r>
      </w:ins>
      <w:ins w:id="109" w:author="DC" w:date="2014-04-21T10:23:00Z">
        <w:r>
          <w:t>o representative of the Buyer has communicated with</w:t>
        </w:r>
      </w:ins>
      <w:ins w:id="110" w:author="DC" w:date="2014-04-21T10:24:00Z">
        <w:r w:rsidR="006950A3">
          <w:t xml:space="preserve"> any air</w:t>
        </w:r>
      </w:ins>
      <w:ins w:id="111" w:author="DC" w:date="2014-04-21T10:23:00Z">
        <w:r w:rsidRPr="00906E33">
          <w:t>craft broker</w:t>
        </w:r>
      </w:ins>
      <w:ins w:id="112" w:author="DC" w:date="2014-04-21T10:25:00Z">
        <w:r w:rsidR="006950A3">
          <w:t xml:space="preserve"> or other Person</w:t>
        </w:r>
      </w:ins>
      <w:ins w:id="113" w:author="DC" w:date="2014-04-21T10:23:00Z">
        <w:r w:rsidRPr="00906E33">
          <w:t xml:space="preserve"> in connection with the </w:t>
        </w:r>
        <w:commentRangeStart w:id="114"/>
        <w:r w:rsidRPr="00906E33">
          <w:t>Aircraft’s</w:t>
        </w:r>
        <w:commentRangeEnd w:id="114"/>
        <w:r>
          <w:rPr>
            <w:rStyle w:val="CommentReference"/>
            <w:rFonts w:eastAsiaTheme="minorHAnsi" w:cs="Times New Roman"/>
            <w:bCs w:val="0"/>
            <w:iCs w:val="0"/>
          </w:rPr>
          <w:commentReference w:id="114"/>
        </w:r>
        <w:r w:rsidRPr="00906E33">
          <w:t xml:space="preserve"> sale. </w:t>
        </w:r>
      </w:ins>
    </w:p>
    <w:p w14:paraId="0407A8E9" w14:textId="02A9A1AE" w:rsidR="00640E63" w:rsidRPr="00F147BE" w:rsidRDefault="00720EE1" w:rsidP="00CD7729">
      <w:pPr>
        <w:pStyle w:val="Heading1"/>
        <w:keepNext/>
      </w:pPr>
      <w:r>
        <w:t>—</w:t>
      </w:r>
      <w:r w:rsidR="00640E63" w:rsidRPr="00F147BE">
        <w:t xml:space="preserve">Covenants of the Seller </w:t>
      </w:r>
    </w:p>
    <w:p w14:paraId="34E79CE8" w14:textId="4569FEFD" w:rsidR="00640E63" w:rsidRPr="00F147BE" w:rsidRDefault="00640E63" w:rsidP="00E04748">
      <w:pPr>
        <w:tabs>
          <w:tab w:val="left" w:pos="630"/>
        </w:tabs>
        <w:ind w:firstLine="630"/>
      </w:pPr>
      <w:r w:rsidRPr="00F147BE">
        <w:t xml:space="preserve">The Seller agrees that from the date the parties execute and deliver this Agreement until the Closing, the Seller </w:t>
      </w:r>
      <w:r w:rsidR="00F41538">
        <w:t>shall perform as follows</w:t>
      </w:r>
      <w:r w:rsidRPr="00F147BE">
        <w:t>:</w:t>
      </w:r>
    </w:p>
    <w:p w14:paraId="347B34D7" w14:textId="7C412FAF" w:rsidR="00640E63" w:rsidRPr="00F147BE" w:rsidRDefault="00640E63" w:rsidP="002A3F39">
      <w:pPr>
        <w:pStyle w:val="Heading2"/>
      </w:pPr>
      <w:r w:rsidRPr="00F147BE">
        <w:rPr>
          <w:rFonts w:cs="HelveticaNeueLT Std Med"/>
          <w:b/>
        </w:rPr>
        <w:t>Cooperation</w:t>
      </w:r>
      <w:r w:rsidRPr="00F147BE">
        <w:rPr>
          <w:rFonts w:cs="HelveticaNeueLT Std Med"/>
        </w:rPr>
        <w:t xml:space="preserve">. </w:t>
      </w:r>
      <w:r w:rsidR="003E3D69">
        <w:t>The Seller shall</w:t>
      </w:r>
      <w:r w:rsidR="003E3D69" w:rsidRPr="00F147BE">
        <w:t xml:space="preserve"> </w:t>
      </w:r>
      <w:r w:rsidRPr="00F147BE">
        <w:t xml:space="preserve">use its commercially reasonable efforts to </w:t>
      </w:r>
      <w:commentRangeStart w:id="115"/>
      <w:r w:rsidRPr="00F147BE">
        <w:t>cause</w:t>
      </w:r>
      <w:commentRangeEnd w:id="115"/>
      <w:r w:rsidR="006E3C1F">
        <w:rPr>
          <w:rStyle w:val="CommentReference"/>
          <w:rFonts w:eastAsiaTheme="minorHAnsi" w:cs="Times New Roman"/>
          <w:bCs w:val="0"/>
          <w:iCs w:val="0"/>
        </w:rPr>
        <w:commentReference w:id="115"/>
      </w:r>
      <w:r w:rsidRPr="00F147BE">
        <w:t xml:space="preserve"> the sale </w:t>
      </w:r>
      <w:r w:rsidR="003E3D69">
        <w:t>that this Agreement contemplates</w:t>
      </w:r>
      <w:r w:rsidR="00A66FF2">
        <w:t xml:space="preserve"> </w:t>
      </w:r>
      <w:r w:rsidRPr="00F147BE">
        <w:t>to be consummated</w:t>
      </w:r>
      <w:r w:rsidR="00970DDE">
        <w:t>.</w:t>
      </w:r>
      <w:r w:rsidR="00A66FF2">
        <w:t xml:space="preserve"> </w:t>
      </w:r>
      <w:r w:rsidR="00970DDE">
        <w:t>W</w:t>
      </w:r>
      <w:r w:rsidRPr="00F147BE">
        <w:t xml:space="preserve">ithout limiting the generality of the </w:t>
      </w:r>
      <w:r w:rsidR="00970DDE">
        <w:t>preceding sentence</w:t>
      </w:r>
      <w:r w:rsidRPr="00F147BE">
        <w:t>,</w:t>
      </w:r>
      <w:r w:rsidR="00970DDE">
        <w:t xml:space="preserve"> the Seller shall use commercially reasonable efforts</w:t>
      </w:r>
      <w:r w:rsidRPr="00F147BE">
        <w:t xml:space="preserve"> to obtain the Consents that may be necessary or reasonably required for the Seller to effect the transactions </w:t>
      </w:r>
      <w:r w:rsidR="0040090C">
        <w:t>that this Agreement contemplates</w:t>
      </w:r>
      <w:r w:rsidRPr="00F147BE">
        <w:t>.</w:t>
      </w:r>
    </w:p>
    <w:p w14:paraId="0F066D5C" w14:textId="79645D9F" w:rsidR="00680871" w:rsidRDefault="00640E63" w:rsidP="002A3F39">
      <w:pPr>
        <w:pStyle w:val="Heading2"/>
      </w:pPr>
      <w:r w:rsidRPr="00F147BE">
        <w:rPr>
          <w:rFonts w:cs="HelveticaNeueLT Std Med"/>
          <w:b/>
        </w:rPr>
        <w:t>Maintenance of </w:t>
      </w:r>
      <w:r w:rsidR="004F5015">
        <w:rPr>
          <w:rFonts w:cs="HelveticaNeueLT Std Med"/>
          <w:b/>
        </w:rPr>
        <w:t xml:space="preserve">the </w:t>
      </w:r>
      <w:r w:rsidR="00E337CB">
        <w:rPr>
          <w:rFonts w:cs="HelveticaNeueLT Std Med"/>
          <w:b/>
        </w:rPr>
        <w:t>Air</w:t>
      </w:r>
      <w:r w:rsidR="004F5015">
        <w:rPr>
          <w:rFonts w:cs="HelveticaNeueLT Std Med"/>
          <w:b/>
          <w:szCs w:val="26"/>
        </w:rPr>
        <w:t>c</w:t>
      </w:r>
      <w:r w:rsidR="00E337CB">
        <w:rPr>
          <w:rFonts w:cs="HelveticaNeueLT Std Med"/>
          <w:b/>
        </w:rPr>
        <w:t>ra</w:t>
      </w:r>
      <w:r w:rsidR="004F5015">
        <w:rPr>
          <w:rFonts w:cs="HelveticaNeueLT Std Med"/>
          <w:b/>
          <w:szCs w:val="26"/>
        </w:rPr>
        <w:t>ft</w:t>
      </w:r>
      <w:r w:rsidRPr="00F147BE">
        <w:rPr>
          <w:rFonts w:cs="HelveticaNeueLT Std Med"/>
        </w:rPr>
        <w:t xml:space="preserve">. </w:t>
      </w:r>
      <w:r w:rsidR="00680871">
        <w:t>The Seller shall cause</w:t>
      </w:r>
    </w:p>
    <w:p w14:paraId="225E2944" w14:textId="45DA0582" w:rsidR="00640E63" w:rsidRPr="00E337CB" w:rsidRDefault="00CC4586" w:rsidP="00680871">
      <w:pPr>
        <w:pStyle w:val="Heading3"/>
      </w:pPr>
      <w:r>
        <w:t xml:space="preserve">the </w:t>
      </w:r>
      <w:r w:rsidR="00680871">
        <w:t>Aircraft</w:t>
      </w:r>
      <w:r w:rsidR="00E337CB">
        <w:t xml:space="preserve"> </w:t>
      </w:r>
      <w:r>
        <w:t xml:space="preserve">to be maintained and repaired in accordance with </w:t>
      </w:r>
      <w:del w:id="116" w:author="DC" w:date="2014-04-21T09:54:00Z">
        <w:r w:rsidDel="00680871">
          <w:delText xml:space="preserve">its </w:delText>
        </w:r>
      </w:del>
      <w:ins w:id="117" w:author="DC" w:date="2014-04-21T09:54:00Z">
        <w:r w:rsidR="00680871">
          <w:t xml:space="preserve">the </w:t>
        </w:r>
      </w:ins>
      <w:r>
        <w:t>FAA Approved Maintenance and Inspection Program</w:t>
      </w:r>
      <w:ins w:id="118" w:author="DC" w:date="2014-04-21T10:03:00Z">
        <w:r w:rsidR="00680871">
          <w:t>; and</w:t>
        </w:r>
      </w:ins>
    </w:p>
    <w:p w14:paraId="04ED5642" w14:textId="0334D1D0" w:rsidR="00E337CB" w:rsidRDefault="00E337CB" w:rsidP="006950A3">
      <w:pPr>
        <w:pStyle w:val="Heading3"/>
        <w:rPr>
          <w:ins w:id="119" w:author="TLS" w:date="2014-04-20T20:07:00Z"/>
        </w:rPr>
      </w:pPr>
      <w:ins w:id="120" w:author="TLS" w:date="2014-04-20T20:07:00Z">
        <w:r w:rsidRPr="002F7A50">
          <w:t>t</w:t>
        </w:r>
        <w:r w:rsidR="004E4A99">
          <w:t xml:space="preserve">he Engines to be </w:t>
        </w:r>
        <w:r w:rsidRPr="002F7A50">
          <w:t>repaired so that the</w:t>
        </w:r>
        <w:r w:rsidR="004E4A99">
          <w:t>y</w:t>
        </w:r>
        <w:r w:rsidRPr="002F7A50">
          <w:t xml:space="preserve"> are in </w:t>
        </w:r>
        <w:r w:rsidR="004E4A99" w:rsidRPr="000850FD">
          <w:t>good working order, ordinary wear and tear excepted</w:t>
        </w:r>
      </w:ins>
      <w:r w:rsidR="002F120E">
        <w:t>.</w:t>
      </w:r>
    </w:p>
    <w:p w14:paraId="47A48B2C" w14:textId="3D331754" w:rsidR="00CC4586" w:rsidRPr="00F147BE" w:rsidRDefault="003A68EA" w:rsidP="002A3F39">
      <w:pPr>
        <w:pStyle w:val="Heading2"/>
      </w:pPr>
      <w:r w:rsidRPr="000A0D18">
        <w:rPr>
          <w:b/>
        </w:rPr>
        <w:lastRenderedPageBreak/>
        <w:t>Logbooks and Maintenance Records</w:t>
      </w:r>
      <w:r>
        <w:t>. The Seller shall keep the Aircraft’s</w:t>
      </w:r>
      <w:r w:rsidR="00C35319">
        <w:t xml:space="preserve"> log</w:t>
      </w:r>
      <w:r>
        <w:t>book and other flight maintenance records accurate, complete, and current.</w:t>
      </w:r>
    </w:p>
    <w:p w14:paraId="424BF27A" w14:textId="6DA54A6E" w:rsidR="00C35319" w:rsidRDefault="00640E63" w:rsidP="002A3F39">
      <w:pPr>
        <w:pStyle w:val="Heading2"/>
      </w:pPr>
      <w:r w:rsidRPr="00F147BE">
        <w:rPr>
          <w:rFonts w:cs="HelveticaNeueLT Std Med"/>
          <w:b/>
        </w:rPr>
        <w:t>Access </w:t>
      </w:r>
      <w:r w:rsidR="004F5015">
        <w:rPr>
          <w:rFonts w:cs="HelveticaNeueLT Std Med"/>
          <w:b/>
        </w:rPr>
        <w:t>to the Aircraft and Records</w:t>
      </w:r>
      <w:r w:rsidRPr="00F147BE">
        <w:rPr>
          <w:rFonts w:cs="HelveticaNeueLT Std Med"/>
        </w:rPr>
        <w:t xml:space="preserve">. </w:t>
      </w:r>
      <w:r w:rsidRPr="00F147BE">
        <w:t xml:space="preserve">The Seller shall give the Buyer and </w:t>
      </w:r>
      <w:r w:rsidR="00C35319">
        <w:t>its</w:t>
      </w:r>
      <w:r w:rsidRPr="00F147BE">
        <w:t xml:space="preserve"> representatives access during normal business hours (on reasonable prior notice) to </w:t>
      </w:r>
    </w:p>
    <w:p w14:paraId="5BB717CC" w14:textId="79255E03" w:rsidR="009F7F3C" w:rsidRDefault="00640E63" w:rsidP="000A0D18">
      <w:pPr>
        <w:pStyle w:val="Heading3"/>
      </w:pPr>
      <w:r w:rsidRPr="00F147BE">
        <w:t xml:space="preserve">copies of all of </w:t>
      </w:r>
      <w:r w:rsidR="000A0D18">
        <w:t>the Seller’s</w:t>
      </w:r>
      <w:r w:rsidR="000A0D18" w:rsidRPr="00F147BE">
        <w:t xml:space="preserve"> </w:t>
      </w:r>
      <w:r w:rsidRPr="00F147BE">
        <w:t>Contracts</w:t>
      </w:r>
      <w:r w:rsidR="009F7F3C">
        <w:t>;</w:t>
      </w:r>
    </w:p>
    <w:p w14:paraId="5C4346B2" w14:textId="61C78BC6" w:rsidR="00C35319" w:rsidRDefault="009F7F3C" w:rsidP="000A0D18">
      <w:pPr>
        <w:pStyle w:val="Heading3"/>
      </w:pPr>
      <w:r>
        <w:t>the originals of the Aircraft’s</w:t>
      </w:r>
      <w:r w:rsidR="00640E63" w:rsidRPr="00F147BE">
        <w:t xml:space="preserve"> </w:t>
      </w:r>
      <w:r w:rsidR="00C35319">
        <w:t>logbooks and flight maintenance records;</w:t>
      </w:r>
      <w:r w:rsidR="00C35319" w:rsidRPr="00F147BE">
        <w:t xml:space="preserve"> </w:t>
      </w:r>
      <w:r w:rsidR="00640E63" w:rsidRPr="00F147BE">
        <w:t xml:space="preserve">and </w:t>
      </w:r>
    </w:p>
    <w:p w14:paraId="1161ECB3" w14:textId="4E6B8611" w:rsidR="00640E63" w:rsidRDefault="00640E63" w:rsidP="000A0D18">
      <w:pPr>
        <w:pStyle w:val="Heading3"/>
        <w:rPr>
          <w:ins w:id="121" w:author="DC" w:date="2014-04-21T10:40:00Z"/>
        </w:rPr>
      </w:pPr>
      <w:r w:rsidRPr="00F147BE">
        <w:t xml:space="preserve">all </w:t>
      </w:r>
      <w:r w:rsidR="00C35319">
        <w:t>other</w:t>
      </w:r>
      <w:r w:rsidR="00C35319" w:rsidRPr="00F147BE">
        <w:t xml:space="preserve"> </w:t>
      </w:r>
      <w:r w:rsidRPr="00F147BE">
        <w:t xml:space="preserve">documents and information with respect to the </w:t>
      </w:r>
      <w:r w:rsidR="00C35319">
        <w:t>Aircraft</w:t>
      </w:r>
      <w:r w:rsidRPr="00F147BE">
        <w:t xml:space="preserve"> as the Buyer may reasonably request</w:t>
      </w:r>
      <w:r w:rsidR="00C35319" w:rsidRPr="00C35319">
        <w:t xml:space="preserve"> </w:t>
      </w:r>
      <w:r w:rsidR="00C35319" w:rsidRPr="00F147BE">
        <w:t>from time to time</w:t>
      </w:r>
      <w:r w:rsidRPr="00F147BE">
        <w:t>.</w:t>
      </w:r>
    </w:p>
    <w:p w14:paraId="2B884E6C" w14:textId="7771C953" w:rsidR="00701237" w:rsidRDefault="00701237" w:rsidP="00973239">
      <w:pPr>
        <w:pStyle w:val="Heading2"/>
      </w:pPr>
      <w:r>
        <w:rPr>
          <w:b/>
        </w:rPr>
        <w:t>Liens</w:t>
      </w:r>
      <w:r>
        <w:t xml:space="preserve">. </w:t>
      </w:r>
      <w:r w:rsidRPr="00701237">
        <w:rPr>
          <w:rFonts w:cs="HelveticaNeueLT Std Med"/>
        </w:rPr>
        <w:t>The</w:t>
      </w:r>
      <w:r>
        <w:t xml:space="preserve"> Seller shall cause the Greasemonkeys Lien against the Aircraft to be removed and</w:t>
      </w:r>
      <w:r w:rsidR="004C381D">
        <w:t>, at Closing,</w:t>
      </w:r>
      <w:r>
        <w:t xml:space="preserve"> shall deliver the Aircraft free of all Liens.</w:t>
      </w:r>
    </w:p>
    <w:p w14:paraId="4DB25B17" w14:textId="7C305AAC" w:rsidR="009F7F3C" w:rsidRDefault="00640E63" w:rsidP="002A3F39">
      <w:pPr>
        <w:pStyle w:val="Heading2"/>
      </w:pPr>
      <w:r w:rsidRPr="00F147BE">
        <w:rPr>
          <w:rFonts w:cs="HelveticaNeueLT Std Med"/>
          <w:b/>
        </w:rPr>
        <w:t>Ordinary Course</w:t>
      </w:r>
      <w:r w:rsidRPr="00F147BE">
        <w:rPr>
          <w:rFonts w:cs="HelveticaNeueLT Std Med"/>
        </w:rPr>
        <w:t xml:space="preserve">. </w:t>
      </w:r>
      <w:r w:rsidRPr="00F147BE">
        <w:t xml:space="preserve">The Seller shall not </w:t>
      </w:r>
      <w:r w:rsidR="008D3715">
        <w:rPr>
          <w:szCs w:val="26"/>
        </w:rPr>
        <w:t>do any one or more of the following:</w:t>
      </w:r>
      <w:r w:rsidRPr="00F147BE">
        <w:rPr>
          <w:szCs w:val="26"/>
        </w:rPr>
        <w:t xml:space="preserve"> </w:t>
      </w:r>
    </w:p>
    <w:p w14:paraId="589C4B93" w14:textId="1E60CC39" w:rsidR="009F7F3C" w:rsidRDefault="008D3715" w:rsidP="000A0D18">
      <w:pPr>
        <w:pStyle w:val="Heading3"/>
      </w:pPr>
      <w:r>
        <w:t>S</w:t>
      </w:r>
      <w:r w:rsidR="00640E63" w:rsidRPr="00F147BE">
        <w:t xml:space="preserve">ell, transfer, or otherwise dispose of </w:t>
      </w:r>
      <w:r w:rsidR="009F7F3C">
        <w:t>the Aircraft</w:t>
      </w:r>
      <w:r>
        <w:t>.</w:t>
      </w:r>
    </w:p>
    <w:p w14:paraId="1DD6C4BC" w14:textId="02876E45" w:rsidR="000D6172" w:rsidRDefault="008D3715" w:rsidP="000A0D18">
      <w:pPr>
        <w:pStyle w:val="Heading3"/>
      </w:pPr>
      <w:r>
        <w:t>A</w:t>
      </w:r>
      <w:r w:rsidR="000D6172">
        <w:t>mend or waive any provision of either of the Assigned Contracts;</w:t>
      </w:r>
    </w:p>
    <w:p w14:paraId="226461D9" w14:textId="209DEC17" w:rsidR="000D6172" w:rsidRDefault="008D3715" w:rsidP="000A0D18">
      <w:pPr>
        <w:pStyle w:val="Heading3"/>
      </w:pPr>
      <w:r>
        <w:t>E</w:t>
      </w:r>
      <w:r w:rsidR="000D6172" w:rsidRPr="00F147BE">
        <w:t>nter into any transaction out</w:t>
      </w:r>
      <w:r w:rsidR="002D729F">
        <w:t>side</w:t>
      </w:r>
      <w:r w:rsidR="000D6172" w:rsidRPr="00F147BE">
        <w:t xml:space="preserve"> of the ordinary course of business</w:t>
      </w:r>
      <w:r w:rsidR="002D729F">
        <w:t xml:space="preserve">, including without limitation, any transaction that might affect the Aircraft or the transactions that this Agreement </w:t>
      </w:r>
      <w:commentRangeStart w:id="122"/>
      <w:r w:rsidR="002D729F">
        <w:t>contemplates</w:t>
      </w:r>
      <w:commentRangeEnd w:id="122"/>
      <w:r w:rsidR="002D729F">
        <w:rPr>
          <w:rStyle w:val="CommentReference"/>
          <w:rFonts w:eastAsiaTheme="minorHAnsi" w:cs="Times New Roman"/>
          <w:bCs w:val="0"/>
        </w:rPr>
        <w:commentReference w:id="122"/>
      </w:r>
      <w:r w:rsidR="002D729F">
        <w:t xml:space="preserve">. </w:t>
      </w:r>
    </w:p>
    <w:p w14:paraId="74C23E14" w14:textId="187BF215" w:rsidR="00640E63" w:rsidRDefault="004C381D" w:rsidP="000A0D18">
      <w:pPr>
        <w:pStyle w:val="Heading3"/>
      </w:pPr>
      <w:r>
        <w:t>D</w:t>
      </w:r>
      <w:r w:rsidR="00640E63" w:rsidRPr="00F147BE">
        <w:t xml:space="preserve">eclare or pay any dividend or other distribution in respect of shares of capital stock. </w:t>
      </w:r>
    </w:p>
    <w:p w14:paraId="7C63F53F" w14:textId="629790AE" w:rsidR="00A55E84" w:rsidRPr="00A55E84" w:rsidRDefault="00A55E84" w:rsidP="002A3F39">
      <w:pPr>
        <w:pStyle w:val="Heading2"/>
      </w:pPr>
      <w:r>
        <w:rPr>
          <w:rFonts w:cs="HelveticaNeueLT Std Med"/>
          <w:b/>
        </w:rPr>
        <w:t>Compliance with Laws</w:t>
      </w:r>
      <w:r w:rsidR="00017592" w:rsidRPr="00017592">
        <w:rPr>
          <w:rFonts w:cs="HelveticaNeueLT Std Med"/>
        </w:rPr>
        <w:t>.</w:t>
      </w:r>
      <w:r>
        <w:t xml:space="preserve"> The </w:t>
      </w:r>
      <w:r w:rsidRPr="00F147BE">
        <w:t xml:space="preserve">Seller </w:t>
      </w:r>
      <w:r>
        <w:t>shall</w:t>
      </w:r>
      <w:r w:rsidRPr="00F147BE">
        <w:t xml:space="preserve"> comply in all material respects with any Law the violation of which could have a material adverse effect on</w:t>
      </w:r>
      <w:r>
        <w:t xml:space="preserve"> the Aircraft or the transactions that this Agreement contemplates</w:t>
      </w:r>
      <w:r w:rsidR="004D027D">
        <w:t>.</w:t>
      </w:r>
    </w:p>
    <w:p w14:paraId="5AD4882A" w14:textId="5181A8D6" w:rsidR="00640E63" w:rsidRPr="00F147BE" w:rsidRDefault="00720EE1" w:rsidP="00C62256">
      <w:pPr>
        <w:pStyle w:val="Heading1"/>
      </w:pPr>
      <w:r>
        <w:t>—</w:t>
      </w:r>
      <w:r w:rsidR="00640E63" w:rsidRPr="00F147BE">
        <w:t>Covenants of the Buyer</w:t>
      </w:r>
    </w:p>
    <w:p w14:paraId="267899B0" w14:textId="39448FD2" w:rsidR="00640E63" w:rsidRPr="00F147BE" w:rsidRDefault="00640E63" w:rsidP="00E04748">
      <w:pPr>
        <w:tabs>
          <w:tab w:val="left" w:pos="630"/>
        </w:tabs>
        <w:ind w:firstLine="630"/>
      </w:pPr>
      <w:r w:rsidRPr="00F147BE">
        <w:t xml:space="preserve">The Buyer agrees that from the date the parties execute and deliver this Agreement until the Closing, the Buyer shall </w:t>
      </w:r>
      <w:r w:rsidR="00A93B59">
        <w:t>perform as follows</w:t>
      </w:r>
      <w:r w:rsidRPr="00F147BE">
        <w:t>:</w:t>
      </w:r>
    </w:p>
    <w:p w14:paraId="27646067" w14:textId="2307E003" w:rsidR="008D763F" w:rsidRDefault="00640E63" w:rsidP="002A3F39">
      <w:pPr>
        <w:pStyle w:val="Heading2"/>
      </w:pPr>
      <w:r w:rsidRPr="00F147BE">
        <w:rPr>
          <w:rFonts w:cs="HelveticaNeueLT Std Med"/>
          <w:b/>
        </w:rPr>
        <w:t>Cooperation</w:t>
      </w:r>
      <w:r w:rsidRPr="00F147BE">
        <w:rPr>
          <w:rFonts w:cs="HelveticaNeueLT Std Med"/>
        </w:rPr>
        <w:t xml:space="preserve">. </w:t>
      </w:r>
      <w:r w:rsidRPr="00F147BE">
        <w:t xml:space="preserve">The Buyer shall use its commercially reasonable efforts to cause the sale </w:t>
      </w:r>
      <w:r w:rsidR="003E3D69">
        <w:t>that this Agreement contemplates</w:t>
      </w:r>
      <w:r w:rsidR="00A66FF2">
        <w:t xml:space="preserve"> </w:t>
      </w:r>
      <w:r w:rsidRPr="00F147BE">
        <w:t>to be consummated</w:t>
      </w:r>
      <w:r w:rsidR="000C1468">
        <w:t>.</w:t>
      </w:r>
      <w:r w:rsidR="000C1468" w:rsidRPr="00F147BE">
        <w:t xml:space="preserve"> </w:t>
      </w:r>
      <w:r w:rsidR="000C1468">
        <w:t>W</w:t>
      </w:r>
      <w:r w:rsidRPr="00F147BE">
        <w:t xml:space="preserve">ithout limiting </w:t>
      </w:r>
      <w:r w:rsidRPr="00F147BE">
        <w:lastRenderedPageBreak/>
        <w:t xml:space="preserve">the generality of the </w:t>
      </w:r>
      <w:r w:rsidR="000C1468">
        <w:t>previous sentence</w:t>
      </w:r>
      <w:r w:rsidRPr="00F147BE">
        <w:t xml:space="preserve">, </w:t>
      </w:r>
      <w:r w:rsidR="00816095">
        <w:t>the Buyer shall use commercially reasonable efforts</w:t>
      </w:r>
    </w:p>
    <w:p w14:paraId="7BACB406" w14:textId="5863175A" w:rsidR="00640E63" w:rsidRDefault="008D763F" w:rsidP="008D763F">
      <w:pPr>
        <w:pStyle w:val="Heading3"/>
      </w:pPr>
      <w:r w:rsidRPr="00F147BE">
        <w:t>to obtain</w:t>
      </w:r>
      <w:r w:rsidR="00640E63" w:rsidRPr="00F147BE">
        <w:t xml:space="preserve"> the Consents </w:t>
      </w:r>
      <w:r w:rsidR="003E3D69">
        <w:t>that</w:t>
      </w:r>
      <w:r w:rsidR="00640E63" w:rsidRPr="00F147BE">
        <w:t xml:space="preserve"> may be necessary or reasonably required for the Buyer to effect the transactions </w:t>
      </w:r>
      <w:r w:rsidR="003E3D69">
        <w:t>that this Agreement contemplates</w:t>
      </w:r>
      <w:r>
        <w:t>; and</w:t>
      </w:r>
    </w:p>
    <w:p w14:paraId="24636364" w14:textId="68D9E902" w:rsidR="008D763F" w:rsidRPr="00F147BE" w:rsidRDefault="008D763F" w:rsidP="008D763F">
      <w:pPr>
        <w:pStyle w:val="Heading3"/>
      </w:pPr>
      <w:r>
        <w:t xml:space="preserve">to </w:t>
      </w:r>
      <w:r w:rsidRPr="00F147BE">
        <w:t xml:space="preserve">provide </w:t>
      </w:r>
      <w:r w:rsidR="00816095">
        <w:t xml:space="preserve">the </w:t>
      </w:r>
      <w:r w:rsidRPr="00F147BE">
        <w:t xml:space="preserve">Buyer with </w:t>
      </w:r>
      <w:r w:rsidR="00017592">
        <w:t>the Necessary Funds</w:t>
      </w:r>
      <w:r w:rsidR="00C135CA">
        <w:t>.</w:t>
      </w:r>
    </w:p>
    <w:p w14:paraId="2B834823" w14:textId="350EAE18" w:rsidR="00640E63" w:rsidRPr="00F147BE" w:rsidRDefault="00720EE1" w:rsidP="00C62256">
      <w:pPr>
        <w:pStyle w:val="Heading1"/>
      </w:pPr>
      <w:r>
        <w:t>—</w:t>
      </w:r>
      <w:r w:rsidR="00640E63" w:rsidRPr="00F147BE">
        <w:t>Conditions to the Seller’s Obligations</w:t>
      </w:r>
    </w:p>
    <w:p w14:paraId="6673273A" w14:textId="77777777" w:rsidR="00640E63" w:rsidRPr="00F147BE" w:rsidRDefault="00640E63" w:rsidP="00E04748">
      <w:pPr>
        <w:pStyle w:val="BodyText1stIndent-Single"/>
        <w:rPr>
          <w:szCs w:val="26"/>
        </w:rPr>
      </w:pPr>
      <w:r w:rsidRPr="00F147BE">
        <w:rPr>
          <w:szCs w:val="26"/>
        </w:rPr>
        <w:t xml:space="preserve">The Seller is obligated to consummate the transactions that this Agreement contemplates only if each of the following conditions has been satisfied or waived on or before the Closing Date. </w:t>
      </w:r>
    </w:p>
    <w:p w14:paraId="1995A345" w14:textId="1601C6A1" w:rsidR="005E777E" w:rsidRDefault="00640E63" w:rsidP="002A3F39">
      <w:pPr>
        <w:pStyle w:val="Heading2"/>
      </w:pPr>
      <w:r w:rsidRPr="00F147BE">
        <w:rPr>
          <w:rFonts w:cs="HelveticaNeueLT Std Med"/>
          <w:b/>
        </w:rPr>
        <w:t>Buyer’s Representations and Warranties</w:t>
      </w:r>
      <w:r w:rsidRPr="00F147BE">
        <w:rPr>
          <w:rFonts w:cs="HelveticaNeueLT Std Med"/>
        </w:rPr>
        <w:t xml:space="preserve">. </w:t>
      </w:r>
      <w:r w:rsidRPr="00F147BE">
        <w:t xml:space="preserve">The </w:t>
      </w:r>
      <w:r w:rsidR="005E777E">
        <w:t xml:space="preserve">Buyer’s </w:t>
      </w:r>
      <w:r w:rsidRPr="00F147BE">
        <w:t>representations and warranties</w:t>
      </w:r>
      <w:r w:rsidR="00432144">
        <w:t xml:space="preserve"> stated in this Agreement</w:t>
      </w:r>
      <w:r w:rsidRPr="00F147BE">
        <w:t xml:space="preserve"> </w:t>
      </w:r>
    </w:p>
    <w:p w14:paraId="7ADFC352" w14:textId="33DD93A4" w:rsidR="005E777E" w:rsidRDefault="00432144" w:rsidP="005E777E">
      <w:pPr>
        <w:pStyle w:val="Heading3"/>
      </w:pPr>
      <w:r>
        <w:t xml:space="preserve">must have been true </w:t>
      </w:r>
      <w:r w:rsidR="005E777E">
        <w:t>on the day that this Agreement was executed and delivered;</w:t>
      </w:r>
      <w:r w:rsidR="00640E63" w:rsidRPr="00F147BE">
        <w:t xml:space="preserve"> and </w:t>
      </w:r>
    </w:p>
    <w:p w14:paraId="6AB4C4F8" w14:textId="5D2DD78B" w:rsidR="00640E63" w:rsidRPr="00F147BE" w:rsidRDefault="00432144" w:rsidP="005E777E">
      <w:pPr>
        <w:pStyle w:val="Heading3"/>
      </w:pPr>
      <w:r>
        <w:t xml:space="preserve">must be true </w:t>
      </w:r>
      <w:r w:rsidR="00640E63" w:rsidRPr="00F147BE">
        <w:t>as of the Closing Date</w:t>
      </w:r>
      <w:r w:rsidR="003409F3">
        <w:t>[</w:t>
      </w:r>
      <w:r w:rsidR="00640E63" w:rsidRPr="00F147BE">
        <w:t xml:space="preserve">, except as affected by transactions </w:t>
      </w:r>
      <w:r w:rsidR="005E777E">
        <w:t>that this Agreement contemplates or permits</w:t>
      </w:r>
      <w:r w:rsidR="003409F3">
        <w:t>]</w:t>
      </w:r>
      <w:r w:rsidR="005E777E">
        <w:t>.</w:t>
      </w:r>
    </w:p>
    <w:p w14:paraId="33F54353" w14:textId="038ED5DB" w:rsidR="00640E63" w:rsidRPr="00F147BE" w:rsidRDefault="00640E63" w:rsidP="002A3F39">
      <w:pPr>
        <w:pStyle w:val="Heading2"/>
      </w:pPr>
      <w:r w:rsidRPr="00F147BE">
        <w:rPr>
          <w:rFonts w:cs="HelveticaNeueLT Std Med"/>
          <w:b/>
        </w:rPr>
        <w:t>Buyer’s</w:t>
      </w:r>
      <w:r w:rsidRPr="00F147BE">
        <w:rPr>
          <w:rFonts w:cs="HelveticaNeueLT Std Med"/>
        </w:rPr>
        <w:t> </w:t>
      </w:r>
      <w:r w:rsidRPr="00F147BE">
        <w:rPr>
          <w:rFonts w:cs="HelveticaNeueLT Std Med"/>
          <w:b/>
        </w:rPr>
        <w:t>Covenants</w:t>
      </w:r>
      <w:r w:rsidRPr="00F147BE">
        <w:rPr>
          <w:rFonts w:cs="HelveticaNeueLT Std Med"/>
        </w:rPr>
        <w:t xml:space="preserve">. </w:t>
      </w:r>
      <w:r w:rsidRPr="00F147BE">
        <w:t xml:space="preserve">The Buyer </w:t>
      </w:r>
      <w:r w:rsidR="005E777E">
        <w:t>must</w:t>
      </w:r>
      <w:r w:rsidR="005E777E" w:rsidRPr="00F147BE">
        <w:t xml:space="preserve"> </w:t>
      </w:r>
      <w:r w:rsidRPr="00F147BE">
        <w:t>have performed all its covenants</w:t>
      </w:r>
      <w:r w:rsidR="008360A9">
        <w:t xml:space="preserve"> stated </w:t>
      </w:r>
      <w:r w:rsidRPr="00F147BE">
        <w:t xml:space="preserve">in this Agreement to be performed by the Buyer </w:t>
      </w:r>
      <w:r w:rsidR="005E777E">
        <w:t>on or before</w:t>
      </w:r>
      <w:r w:rsidR="005E777E" w:rsidRPr="00F147BE">
        <w:t xml:space="preserve"> </w:t>
      </w:r>
      <w:r w:rsidRPr="00F147BE">
        <w:t>the Closing Date.</w:t>
      </w:r>
    </w:p>
    <w:p w14:paraId="632489D6" w14:textId="77777777" w:rsidR="00640E63" w:rsidRPr="00F147BE" w:rsidRDefault="00640E63" w:rsidP="002A3F39">
      <w:pPr>
        <w:pStyle w:val="Heading2"/>
      </w:pPr>
      <w:r w:rsidRPr="00F147BE">
        <w:rPr>
          <w:b/>
        </w:rPr>
        <w:t>Buyer’s Closing Certificate</w:t>
      </w:r>
      <w:r w:rsidRPr="00F147BE">
        <w:t>. The Seller must have received a certificate of the Buyer, certifying to the truth of the statements in Sections 7.1 and 7.2.</w:t>
      </w:r>
    </w:p>
    <w:p w14:paraId="18CC7EDD" w14:textId="14A27038" w:rsidR="00CE5FB9" w:rsidRPr="00CE5FB9" w:rsidRDefault="00640E63" w:rsidP="002A3F39">
      <w:pPr>
        <w:pStyle w:val="Heading2"/>
      </w:pPr>
      <w:r w:rsidRPr="00F147BE">
        <w:rPr>
          <w:b/>
        </w:rPr>
        <w:t>No</w:t>
      </w:r>
      <w:r w:rsidRPr="00F147BE">
        <w:t> </w:t>
      </w:r>
      <w:r w:rsidRPr="00F147BE">
        <w:rPr>
          <w:b/>
        </w:rPr>
        <w:t>Litigation</w:t>
      </w:r>
      <w:r w:rsidRPr="00F147BE">
        <w:t xml:space="preserve">. </w:t>
      </w:r>
      <w:r w:rsidR="00CE5FB9">
        <w:t>There must be</w:t>
      </w:r>
      <w:r w:rsidR="002F120E">
        <w:t xml:space="preserve"> </w:t>
      </w:r>
      <w:ins w:id="123" w:author="DC" w:date="2014-04-21T14:29:00Z">
        <w:r w:rsidR="002F120E">
          <w:t xml:space="preserve">no Litigation that </w:t>
        </w:r>
      </w:ins>
      <w:ins w:id="124" w:author="DC" w:date="2014-04-21T14:40:00Z">
        <w:r w:rsidR="00D3725D">
          <w:t xml:space="preserve">does one or more </w:t>
        </w:r>
      </w:ins>
      <w:ins w:id="125" w:author="DC" w:date="2014-04-21T14:41:00Z">
        <w:r w:rsidR="00D3725D">
          <w:t xml:space="preserve">of the </w:t>
        </w:r>
        <w:commentRangeStart w:id="126"/>
        <w:r w:rsidR="00D3725D">
          <w:t>following</w:t>
        </w:r>
        <w:commentRangeEnd w:id="126"/>
        <w:r w:rsidR="00D3725D">
          <w:rPr>
            <w:rStyle w:val="CommentReference"/>
            <w:rFonts w:eastAsiaTheme="minorHAnsi" w:cs="Times New Roman"/>
            <w:bCs w:val="0"/>
            <w:iCs w:val="0"/>
          </w:rPr>
          <w:commentReference w:id="126"/>
        </w:r>
        <w:r w:rsidR="00D3725D">
          <w:t>:</w:t>
        </w:r>
      </w:ins>
    </w:p>
    <w:p w14:paraId="28446B6C" w14:textId="63D9C5E7" w:rsidR="00603467" w:rsidRDefault="00CE5FB9" w:rsidP="00603467">
      <w:pPr>
        <w:pStyle w:val="CommentText"/>
      </w:pPr>
      <w:del w:id="127" w:author="DC" w:date="2014-04-21T14:30:00Z">
        <w:r w:rsidDel="002F120E">
          <w:delText>n</w:delText>
        </w:r>
        <w:r w:rsidRPr="00F147BE" w:rsidDel="002F120E">
          <w:delText xml:space="preserve">o </w:delText>
        </w:r>
        <w:r w:rsidR="00640E63" w:rsidRPr="00F147BE" w:rsidDel="002F120E">
          <w:delText xml:space="preserve">action, suit, or proceeding before any court or any governmental or regulatory authority </w:delText>
        </w:r>
        <w:r w:rsidDel="002F120E">
          <w:delText>that has</w:delText>
        </w:r>
        <w:r w:rsidR="00640E63" w:rsidRPr="00F147BE" w:rsidDel="002F120E">
          <w:delText xml:space="preserve"> been commenced and </w:delText>
        </w:r>
        <w:r w:rsidDel="002F120E">
          <w:delText xml:space="preserve">is </w:delText>
        </w:r>
        <w:r w:rsidR="00640E63" w:rsidRPr="00F147BE" w:rsidDel="002F120E">
          <w:delText>still pending</w:delText>
        </w:r>
        <w:r w:rsidDel="002F120E">
          <w:delText>;</w:delText>
        </w:r>
      </w:del>
      <w:r w:rsidR="00603467" w:rsidRPr="00603467">
        <w:t xml:space="preserve"> </w:t>
      </w:r>
    </w:p>
    <w:p w14:paraId="05E851D9" w14:textId="6F71D75D" w:rsidR="00CE5FB9" w:rsidDel="002F120E" w:rsidRDefault="00CE5FB9" w:rsidP="00CE5FB9">
      <w:pPr>
        <w:pStyle w:val="Heading3"/>
        <w:rPr>
          <w:del w:id="128" w:author="DC" w:date="2014-04-21T14:30:00Z"/>
        </w:rPr>
      </w:pPr>
    </w:p>
    <w:p w14:paraId="6D6D2731" w14:textId="65AF9740" w:rsidR="00CE5FB9" w:rsidDel="002F120E" w:rsidRDefault="00640E63" w:rsidP="00CE5FB9">
      <w:pPr>
        <w:pStyle w:val="Heading3"/>
        <w:rPr>
          <w:del w:id="129" w:author="DC" w:date="2014-04-21T14:30:00Z"/>
        </w:rPr>
      </w:pPr>
      <w:del w:id="130" w:author="DC" w:date="2014-04-21T14:30:00Z">
        <w:r w:rsidRPr="00F147BE" w:rsidDel="002F120E">
          <w:delText xml:space="preserve">no investigation by any governmental or regulatory authority </w:delText>
        </w:r>
        <w:r w:rsidR="00CE5FB9" w:rsidDel="002F120E">
          <w:delText>that has</w:delText>
        </w:r>
        <w:r w:rsidRPr="00F147BE" w:rsidDel="002F120E">
          <w:delText xml:space="preserve"> been commenced and </w:delText>
        </w:r>
        <w:r w:rsidR="00CE5FB9" w:rsidDel="002F120E">
          <w:delText xml:space="preserve">is </w:delText>
        </w:r>
        <w:r w:rsidRPr="00F147BE" w:rsidDel="002F120E">
          <w:delText>still pending</w:delText>
        </w:r>
        <w:r w:rsidR="00CE5FB9" w:rsidDel="002F120E">
          <w:delText>;</w:delText>
        </w:r>
        <w:r w:rsidR="00CE5FB9" w:rsidRPr="00F147BE" w:rsidDel="002F120E">
          <w:delText xml:space="preserve"> </w:delText>
        </w:r>
        <w:r w:rsidRPr="00F147BE" w:rsidDel="002F120E">
          <w:delText xml:space="preserve">and </w:delText>
        </w:r>
      </w:del>
    </w:p>
    <w:p w14:paraId="566DBFE5" w14:textId="39DC7776" w:rsidR="00CE5FB9" w:rsidDel="002F120E" w:rsidRDefault="00640E63" w:rsidP="00CE5FB9">
      <w:pPr>
        <w:pStyle w:val="Heading3"/>
        <w:rPr>
          <w:del w:id="131" w:author="DC" w:date="2014-04-21T14:30:00Z"/>
        </w:rPr>
      </w:pPr>
      <w:del w:id="132" w:author="DC" w:date="2014-04-21T14:30:00Z">
        <w:r w:rsidRPr="00F147BE" w:rsidDel="002F120E">
          <w:delText xml:space="preserve">no action, suit, or proceeding by any governmental or regulatory authority </w:delText>
        </w:r>
        <w:r w:rsidR="00CE5FB9" w:rsidDel="002F120E">
          <w:delText>that has</w:delText>
        </w:r>
        <w:r w:rsidRPr="00F147BE" w:rsidDel="002F120E">
          <w:delText xml:space="preserve"> been threatened against the Seller or the Buyer</w:delText>
        </w:r>
      </w:del>
    </w:p>
    <w:p w14:paraId="1C3804FE" w14:textId="786C6809" w:rsidR="00E62776" w:rsidDel="002F120E" w:rsidRDefault="008B160A" w:rsidP="00CE5FB9">
      <w:pPr>
        <w:pStyle w:val="Heading3"/>
        <w:numPr>
          <w:ilvl w:val="0"/>
          <w:numId w:val="0"/>
        </w:numPr>
        <w:ind w:left="1440"/>
        <w:rPr>
          <w:del w:id="133" w:author="DC" w:date="2014-04-21T14:30:00Z"/>
        </w:rPr>
      </w:pPr>
      <w:del w:id="134" w:author="DC" w:date="2014-04-21T14:30:00Z">
        <w:r w:rsidDel="002F120E">
          <w:delText>that</w:delText>
        </w:r>
        <w:r w:rsidR="00E62776" w:rsidDel="002F120E">
          <w:delText xml:space="preserve"> in any instance</w:delText>
        </w:r>
      </w:del>
    </w:p>
    <w:p w14:paraId="38C5517F" w14:textId="20BC1FB1" w:rsidR="00E62776" w:rsidRPr="008673B6" w:rsidRDefault="002F120E" w:rsidP="002F120E">
      <w:pPr>
        <w:pStyle w:val="Heading3"/>
      </w:pPr>
      <w:r>
        <w:t xml:space="preserve"> </w:t>
      </w:r>
      <w:r w:rsidR="00603467" w:rsidRPr="008673B6">
        <w:t xml:space="preserve">Seeks </w:t>
      </w:r>
      <w:r w:rsidR="00640E63" w:rsidRPr="008673B6">
        <w:t xml:space="preserve">to restrain, prevent, or change the transactions </w:t>
      </w:r>
      <w:r w:rsidR="00E62776" w:rsidRPr="008673B6">
        <w:t>that this Agreement contemplates</w:t>
      </w:r>
      <w:r w:rsidR="00603467">
        <w:t>.</w:t>
      </w:r>
    </w:p>
    <w:p w14:paraId="60196B51" w14:textId="0674220F" w:rsidR="008B160A" w:rsidRPr="008673B6" w:rsidRDefault="002F120E" w:rsidP="002F120E">
      <w:pPr>
        <w:pStyle w:val="Heading3"/>
      </w:pPr>
      <w:r>
        <w:t xml:space="preserve"> </w:t>
      </w:r>
      <w:r w:rsidR="00603467" w:rsidRPr="008673B6">
        <w:t xml:space="preserve">Questions </w:t>
      </w:r>
      <w:r w:rsidR="008B160A" w:rsidRPr="008673B6">
        <w:t>the validity or legality of the transactions that</w:t>
      </w:r>
      <w:r w:rsidR="0036782B" w:rsidRPr="008673B6">
        <w:t xml:space="preserve"> this Agreement contemplates</w:t>
      </w:r>
      <w:r w:rsidR="00603467">
        <w:t>.</w:t>
      </w:r>
    </w:p>
    <w:p w14:paraId="6D07FCEB" w14:textId="7E37500B" w:rsidR="0036782B" w:rsidRPr="008673B6" w:rsidRDefault="00603467" w:rsidP="002F120E">
      <w:pPr>
        <w:pStyle w:val="Heading3"/>
      </w:pPr>
      <w:r w:rsidRPr="008673B6">
        <w:t xml:space="preserve">If </w:t>
      </w:r>
      <w:r w:rsidR="008B160A" w:rsidRPr="008673B6">
        <w:t>resolved adversely against the Seller</w:t>
      </w:r>
      <w:r w:rsidR="00D3725D">
        <w:t>,</w:t>
      </w:r>
      <w:r w:rsidR="008B160A" w:rsidRPr="008673B6">
        <w:t xml:space="preserve"> would materially and adversely affect the Aircraft or the Seller’s ability to consummate the transactions that this Agreement contemplates</w:t>
      </w:r>
      <w:r>
        <w:t>.</w:t>
      </w:r>
    </w:p>
    <w:p w14:paraId="03E5A751" w14:textId="34022CA7" w:rsidR="008B160A" w:rsidRPr="008673B6" w:rsidRDefault="00603467" w:rsidP="002F120E">
      <w:pPr>
        <w:pStyle w:val="Heading3"/>
      </w:pPr>
      <w:r w:rsidRPr="008673B6">
        <w:lastRenderedPageBreak/>
        <w:t xml:space="preserve">If </w:t>
      </w:r>
      <w:r w:rsidR="0036782B" w:rsidRPr="008673B6">
        <w:t>resolved adversely against the Buyer</w:t>
      </w:r>
      <w:r>
        <w:t>,</w:t>
      </w:r>
      <w:r w:rsidR="0036782B" w:rsidRPr="008673B6">
        <w:t xml:space="preserve"> would materially and adversely affect its</w:t>
      </w:r>
      <w:r w:rsidR="008B160A" w:rsidRPr="008673B6">
        <w:t xml:space="preserve"> financial condition</w:t>
      </w:r>
      <w:r w:rsidR="0036782B" w:rsidRPr="008673B6">
        <w:t xml:space="preserve"> or its ability to consummate the transactions that this Agreement contemplate.</w:t>
      </w:r>
    </w:p>
    <w:p w14:paraId="0BC8C9E9" w14:textId="59F03ACD" w:rsidR="00640E63" w:rsidRPr="00F147BE" w:rsidRDefault="0036782B" w:rsidP="008673B6">
      <w:pPr>
        <w:pStyle w:val="Heading3"/>
        <w:numPr>
          <w:ilvl w:val="0"/>
          <w:numId w:val="0"/>
        </w:numPr>
        <w:ind w:left="720"/>
      </w:pPr>
      <w:del w:id="135" w:author="DC" w:date="2014-04-21T15:33:00Z">
        <w:r w:rsidDel="00414B7A">
          <w:delText>The parties intend that the “or” at the end of subsection (i</w:delText>
        </w:r>
        <w:r w:rsidR="008360A9" w:rsidDel="00414B7A">
          <w:delText>ii</w:delText>
        </w:r>
        <w:r w:rsidDel="00414B7A">
          <w:delText>) be interpreted as the inclusive “or</w:delText>
        </w:r>
        <w:r w:rsidR="008360A9" w:rsidDel="00414B7A">
          <w:delText>.</w:delText>
        </w:r>
      </w:del>
      <w:r>
        <w:t>”</w:t>
      </w:r>
    </w:p>
    <w:p w14:paraId="4C15C753" w14:textId="0AB52D09" w:rsidR="00FC2590" w:rsidRPr="00FC2590" w:rsidRDefault="00FC2590" w:rsidP="002A3F39">
      <w:pPr>
        <w:pStyle w:val="Heading2"/>
        <w:rPr>
          <w:ins w:id="136" w:author="TLS" w:date="2014-04-20T20:07:00Z"/>
        </w:rPr>
      </w:pPr>
      <w:ins w:id="137" w:author="TLS" w:date="2014-04-20T20:07:00Z">
        <w:r w:rsidRPr="00FC2590">
          <w:rPr>
            <w:b/>
          </w:rPr>
          <w:t>Stockholders’ Consent</w:t>
        </w:r>
        <w:r>
          <w:t xml:space="preserve">. The Seller’s stockholders must have consented in </w:t>
        </w:r>
        <w:commentRangeStart w:id="138"/>
        <w:r>
          <w:t>accordance</w:t>
        </w:r>
        <w:commentRangeEnd w:id="138"/>
        <w:r w:rsidR="005B7508">
          <w:rPr>
            <w:rStyle w:val="CommentReference"/>
            <w:rFonts w:eastAsiaTheme="minorHAnsi" w:cs="Times New Roman"/>
            <w:bCs w:val="0"/>
            <w:iCs w:val="0"/>
          </w:rPr>
          <w:commentReference w:id="138"/>
        </w:r>
        <w:r>
          <w:t xml:space="preserve"> with Delaware law to the transactions that this Agreement contemplates</w:t>
        </w:r>
        <w:r w:rsidR="005B7508">
          <w:t>.</w:t>
        </w:r>
      </w:ins>
    </w:p>
    <w:p w14:paraId="30F6AA17" w14:textId="58E1B1A1" w:rsidR="00640E63" w:rsidRPr="00F147BE" w:rsidRDefault="00640E63" w:rsidP="002A3F39">
      <w:pPr>
        <w:pStyle w:val="Heading2"/>
      </w:pPr>
      <w:r w:rsidRPr="00F147BE">
        <w:rPr>
          <w:rFonts w:cs="HelveticaNeueLT Std Med"/>
          <w:b/>
        </w:rPr>
        <w:t>Documentation</w:t>
      </w:r>
      <w:r w:rsidRPr="00F147BE">
        <w:rPr>
          <w:rFonts w:cs="HelveticaNeueLT Std Med"/>
        </w:rPr>
        <w:t xml:space="preserve">. </w:t>
      </w:r>
      <w:r w:rsidRPr="00F147BE">
        <w:t xml:space="preserve">All matters and proceedings taken in connection with </w:t>
      </w:r>
      <w:r w:rsidR="00C2038F">
        <w:t>the transactions that this Agreement contemplates</w:t>
      </w:r>
      <w:r w:rsidRPr="00F147BE">
        <w:t xml:space="preserve">, including forms of instruments and matters of title, </w:t>
      </w:r>
      <w:r w:rsidR="00C2038F">
        <w:t>must</w:t>
      </w:r>
      <w:r w:rsidR="00C2038F" w:rsidRPr="00F147BE">
        <w:t xml:space="preserve"> </w:t>
      </w:r>
      <w:r w:rsidRPr="00F147BE">
        <w:t>be reasonably satisfactory to the Seller and to its counsel.</w:t>
      </w:r>
    </w:p>
    <w:p w14:paraId="01E801E9" w14:textId="02582B08" w:rsidR="00640E63" w:rsidRPr="00F147BE" w:rsidRDefault="00640E63" w:rsidP="00C62256">
      <w:pPr>
        <w:pStyle w:val="Heading1"/>
      </w:pPr>
      <w:r w:rsidRPr="00F147BE">
        <w:t>—Conditions to the Buyer’s Obligations</w:t>
      </w:r>
    </w:p>
    <w:p w14:paraId="3C9DFB0C" w14:textId="4D2308C4" w:rsidR="00640E63" w:rsidRPr="00F147BE" w:rsidRDefault="00640E63" w:rsidP="00E04748">
      <w:pPr>
        <w:pStyle w:val="BodyText1stIndent-Single"/>
        <w:rPr>
          <w:szCs w:val="26"/>
        </w:rPr>
      </w:pPr>
      <w:r w:rsidRPr="00F147BE">
        <w:rPr>
          <w:szCs w:val="26"/>
        </w:rPr>
        <w:t xml:space="preserve">The Buyer is obligated to consummate the transactions that this Agreement contemplates only if each of the following conditions has been satisfied or waived on or before the Closing Date. </w:t>
      </w:r>
    </w:p>
    <w:p w14:paraId="543E9004" w14:textId="6EE0D807" w:rsidR="00432144" w:rsidRDefault="00640E63" w:rsidP="002A3F39">
      <w:pPr>
        <w:pStyle w:val="Heading2"/>
      </w:pPr>
      <w:r w:rsidRPr="00F147BE">
        <w:rPr>
          <w:rFonts w:cs="HelveticaNeueLT Std Med"/>
          <w:b/>
        </w:rPr>
        <w:t>Seller’s</w:t>
      </w:r>
      <w:r w:rsidRPr="00F147BE">
        <w:rPr>
          <w:rFonts w:cs="HelveticaNeueLT Std Med"/>
        </w:rPr>
        <w:t> </w:t>
      </w:r>
      <w:r w:rsidRPr="00F147BE">
        <w:rPr>
          <w:rFonts w:cs="HelveticaNeueLT Std Med"/>
          <w:b/>
        </w:rPr>
        <w:t>Representations</w:t>
      </w:r>
      <w:r w:rsidRPr="00F147BE">
        <w:rPr>
          <w:rFonts w:cs="HelveticaNeueLT Std Med"/>
        </w:rPr>
        <w:t> </w:t>
      </w:r>
      <w:r w:rsidRPr="00F147BE">
        <w:rPr>
          <w:rFonts w:cs="HelveticaNeueLT Std Med"/>
          <w:b/>
        </w:rPr>
        <w:t>and</w:t>
      </w:r>
      <w:r w:rsidRPr="00F147BE">
        <w:rPr>
          <w:rFonts w:cs="HelveticaNeueLT Std Med"/>
        </w:rPr>
        <w:t> </w:t>
      </w:r>
      <w:r w:rsidRPr="00F147BE">
        <w:rPr>
          <w:rFonts w:cs="HelveticaNeueLT Std Med"/>
          <w:b/>
        </w:rPr>
        <w:t>Warranties</w:t>
      </w:r>
      <w:r w:rsidRPr="00F147BE">
        <w:rPr>
          <w:rFonts w:cs="HelveticaNeueLT Std Med"/>
        </w:rPr>
        <w:t xml:space="preserve">. </w:t>
      </w:r>
      <w:r w:rsidRPr="00F147BE">
        <w:t xml:space="preserve">The </w:t>
      </w:r>
      <w:r w:rsidR="002E2D7A">
        <w:t xml:space="preserve">Seller’s </w:t>
      </w:r>
      <w:r w:rsidRPr="00F147BE">
        <w:t xml:space="preserve">representations and warranties </w:t>
      </w:r>
      <w:r w:rsidR="002E2D7A">
        <w:t xml:space="preserve">stated in this Agreement </w:t>
      </w:r>
    </w:p>
    <w:p w14:paraId="5012EE9D" w14:textId="029BC01B" w:rsidR="00432144" w:rsidRDefault="002E2D7A" w:rsidP="00432144">
      <w:pPr>
        <w:pStyle w:val="Heading3"/>
      </w:pPr>
      <w:r>
        <w:t xml:space="preserve">must have been true on the date that this Agreement was executed and </w:t>
      </w:r>
      <w:r w:rsidR="006A5553">
        <w:t>delivered;</w:t>
      </w:r>
      <w:r w:rsidR="006A5553" w:rsidRPr="00F147BE">
        <w:t xml:space="preserve"> and</w:t>
      </w:r>
      <w:r w:rsidR="00640E63" w:rsidRPr="00F147BE">
        <w:t xml:space="preserve"> </w:t>
      </w:r>
    </w:p>
    <w:p w14:paraId="13B4C611" w14:textId="6D9D44B3" w:rsidR="00640E63" w:rsidRPr="00F147BE" w:rsidRDefault="00432144" w:rsidP="00432144">
      <w:pPr>
        <w:pStyle w:val="Heading3"/>
      </w:pPr>
      <w:r>
        <w:t>must be true</w:t>
      </w:r>
      <w:r w:rsidR="008360A9">
        <w:t xml:space="preserve"> </w:t>
      </w:r>
      <w:r w:rsidR="00640E63" w:rsidRPr="00F147BE">
        <w:t xml:space="preserve">on and as of the Closing Date, except as affected by transactions </w:t>
      </w:r>
      <w:r w:rsidR="002E2D7A">
        <w:t xml:space="preserve">that this Agreement </w:t>
      </w:r>
      <w:r w:rsidR="002E2D7A" w:rsidRPr="00F147BE">
        <w:t>contemplate</w:t>
      </w:r>
      <w:r w:rsidR="002E2D7A">
        <w:t>s</w:t>
      </w:r>
      <w:r w:rsidR="002E2D7A" w:rsidRPr="00F147BE">
        <w:t xml:space="preserve"> </w:t>
      </w:r>
      <w:r w:rsidR="00640E63" w:rsidRPr="00F147BE">
        <w:t xml:space="preserve">or </w:t>
      </w:r>
      <w:r w:rsidR="002E2D7A" w:rsidRPr="00F147BE">
        <w:t>permit</w:t>
      </w:r>
      <w:r w:rsidR="002E2D7A">
        <w:t>s</w:t>
      </w:r>
    </w:p>
    <w:p w14:paraId="191F4854" w14:textId="061B6F2E" w:rsidR="00640E63" w:rsidRPr="00F147BE" w:rsidRDefault="00640E63" w:rsidP="002A3F39">
      <w:pPr>
        <w:pStyle w:val="Heading2"/>
      </w:pPr>
      <w:r w:rsidRPr="00F147BE">
        <w:rPr>
          <w:rFonts w:cs="HelveticaNeueLT Std Med"/>
          <w:b/>
        </w:rPr>
        <w:t>Seller’s</w:t>
      </w:r>
      <w:r w:rsidRPr="00F147BE">
        <w:rPr>
          <w:rFonts w:cs="HelveticaNeueLT Std Med"/>
        </w:rPr>
        <w:t> </w:t>
      </w:r>
      <w:r w:rsidRPr="00F147BE">
        <w:rPr>
          <w:rFonts w:cs="HelveticaNeueLT Std Med"/>
          <w:b/>
        </w:rPr>
        <w:t>Covenants</w:t>
      </w:r>
      <w:r w:rsidRPr="00F147BE">
        <w:rPr>
          <w:rFonts w:cs="HelveticaNeueLT Std Med"/>
        </w:rPr>
        <w:t xml:space="preserve">. </w:t>
      </w:r>
      <w:r w:rsidRPr="00F147BE">
        <w:t xml:space="preserve">The Seller </w:t>
      </w:r>
      <w:r w:rsidR="002E2D7A">
        <w:t>must</w:t>
      </w:r>
      <w:r w:rsidR="002E2D7A" w:rsidRPr="00F147BE">
        <w:t xml:space="preserve"> </w:t>
      </w:r>
      <w:r w:rsidRPr="00F147BE">
        <w:t xml:space="preserve">have performed all of its covenants </w:t>
      </w:r>
      <w:r w:rsidR="002E2D7A">
        <w:t>stated</w:t>
      </w:r>
      <w:r w:rsidR="002E2D7A" w:rsidRPr="00F147BE">
        <w:t xml:space="preserve"> </w:t>
      </w:r>
      <w:r w:rsidRPr="00F147BE">
        <w:t xml:space="preserve">in this Agreement to be performed </w:t>
      </w:r>
      <w:r w:rsidR="00C30805">
        <w:t>on or before</w:t>
      </w:r>
      <w:r w:rsidRPr="00F147BE">
        <w:t xml:space="preserve"> the Closing Date.</w:t>
      </w:r>
    </w:p>
    <w:p w14:paraId="2E06743C" w14:textId="08AABED1" w:rsidR="00640E63" w:rsidRPr="00F147BE" w:rsidRDefault="00640E63" w:rsidP="002A3F39">
      <w:pPr>
        <w:pStyle w:val="Heading2"/>
      </w:pPr>
      <w:r w:rsidRPr="00F147BE">
        <w:rPr>
          <w:b/>
        </w:rPr>
        <w:t>Seller’s Closing Certificate</w:t>
      </w:r>
      <w:r w:rsidRPr="00F147BE">
        <w:t>. The Buyer must have received a certificate of the Seller, certifying to the truth of the statements in Sections 8.1 and 8.2.</w:t>
      </w:r>
      <w:r w:rsidR="005D6A0C" w:rsidRPr="00F147BE">
        <w:t xml:space="preserve"> </w:t>
      </w:r>
    </w:p>
    <w:p w14:paraId="4087F112" w14:textId="4D081F04" w:rsidR="00640E63" w:rsidRPr="00F147BE" w:rsidRDefault="00640E63" w:rsidP="002A3F39">
      <w:pPr>
        <w:pStyle w:val="Heading2"/>
      </w:pPr>
      <w:r w:rsidRPr="00F147BE">
        <w:rPr>
          <w:rFonts w:cs="HelveticaNeueLT Std Med"/>
          <w:b/>
        </w:rPr>
        <w:t>No</w:t>
      </w:r>
      <w:r w:rsidRPr="00F147BE">
        <w:rPr>
          <w:rFonts w:cs="HelveticaNeueLT Std Med"/>
        </w:rPr>
        <w:t> </w:t>
      </w:r>
      <w:r w:rsidRPr="00F147BE">
        <w:rPr>
          <w:rFonts w:cs="HelveticaNeueLT Std Med"/>
          <w:b/>
        </w:rPr>
        <w:t>Litigation</w:t>
      </w:r>
      <w:r w:rsidRPr="00F147BE">
        <w:rPr>
          <w:rFonts w:cs="HelveticaNeueLT Std Med"/>
        </w:rPr>
        <w:t xml:space="preserve">. </w:t>
      </w:r>
      <w:r w:rsidRPr="00F147BE">
        <w:t xml:space="preserve">No action, suit, or proceeding before any court or any </w:t>
      </w:r>
      <w:commentRangeStart w:id="139"/>
      <w:r w:rsidRPr="00F147BE">
        <w:t>governmental</w:t>
      </w:r>
      <w:commentRangeEnd w:id="139"/>
      <w:r w:rsidR="00414B7A">
        <w:rPr>
          <w:rStyle w:val="CommentReference"/>
          <w:rFonts w:eastAsiaTheme="minorHAnsi" w:cs="Times New Roman"/>
          <w:bCs w:val="0"/>
          <w:iCs w:val="0"/>
        </w:rPr>
        <w:commentReference w:id="139"/>
      </w:r>
      <w:r w:rsidRPr="00F147BE">
        <w:t xml:space="preserve"> or regulatory authority shall have been commenced and still be pending, no investigation by any governmental or regulatory authority shall have been commenced and still be pending, and no action, suit, or proceeding by any governmental or regulatory authority shall have been threatened against the Seller or the Buyer (i) seeking to restrain, prevent, or change the transactions contemplated hereby or questioning the validity or legality of any of such transactions or (ii) which if </w:t>
      </w:r>
      <w:r w:rsidRPr="00F147BE">
        <w:lastRenderedPageBreak/>
        <w:t xml:space="preserve">resolved adversely to such party, would materially and adversely affect the financial condition, business, </w:t>
      </w:r>
      <w:r w:rsidR="00B51640">
        <w:t>p</w:t>
      </w:r>
      <w:r w:rsidR="00B51640" w:rsidRPr="00F147BE">
        <w:t>roperty</w:t>
      </w:r>
      <w:r w:rsidRPr="00F147BE">
        <w:t>, assets, or prospects of any such Person.</w:t>
      </w:r>
    </w:p>
    <w:p w14:paraId="2DEC0EC1" w14:textId="5FB713C9" w:rsidR="004F41C9" w:rsidRPr="004E4A99" w:rsidRDefault="00782862" w:rsidP="005B7508">
      <w:pPr>
        <w:pStyle w:val="Heading2"/>
        <w:keepNext w:val="0"/>
      </w:pPr>
      <w:r>
        <w:rPr>
          <w:b/>
        </w:rPr>
        <w:t>Financing</w:t>
      </w:r>
      <w:r>
        <w:t xml:space="preserve">. The Buyer must have </w:t>
      </w:r>
      <w:r w:rsidR="00AD59C5">
        <w:t>obtain</w:t>
      </w:r>
      <w:r w:rsidR="00B96749">
        <w:t>e</w:t>
      </w:r>
      <w:r w:rsidR="00AD59C5">
        <w:t>d the Necessary Funds.</w:t>
      </w:r>
    </w:p>
    <w:p w14:paraId="049F26A9" w14:textId="270E0E17" w:rsidR="004E4A99" w:rsidRDefault="004E4A99" w:rsidP="005B7508">
      <w:pPr>
        <w:pStyle w:val="Heading2"/>
        <w:keepNext w:val="0"/>
        <w:rPr>
          <w:ins w:id="140" w:author="TLS" w:date="2014-04-20T20:07:00Z"/>
        </w:rPr>
      </w:pPr>
      <w:ins w:id="141" w:author="TLS" w:date="2014-04-20T20:07:00Z">
        <w:r>
          <w:rPr>
            <w:b/>
          </w:rPr>
          <w:t>Engine with Serial Number 72725</w:t>
        </w:r>
        <w:r w:rsidRPr="004E4A99">
          <w:t>.</w:t>
        </w:r>
        <w:r>
          <w:t xml:space="preserve"> The Buyer’s mechanic must have determined that the Engine with Serial Number 72725 is in </w:t>
        </w:r>
        <w:r w:rsidRPr="000850FD">
          <w:t>good working order, ordinary wear and tear excepted</w:t>
        </w:r>
        <w:r>
          <w:t>.</w:t>
        </w:r>
      </w:ins>
    </w:p>
    <w:p w14:paraId="68700708" w14:textId="43DF7D91" w:rsidR="004F41C9" w:rsidRDefault="00F8703E" w:rsidP="005B7508">
      <w:pPr>
        <w:pStyle w:val="Heading2"/>
        <w:keepNext w:val="0"/>
      </w:pPr>
      <w:r w:rsidRPr="00F8703E">
        <w:rPr>
          <w:b/>
        </w:rPr>
        <w:t>Fly-by-Night Logo</w:t>
      </w:r>
      <w:r>
        <w:t>.  The Fly-by-Night logo must have been painted on the Aircraft’s tail in a manner reasonably acceptable to the Buyer.</w:t>
      </w:r>
    </w:p>
    <w:p w14:paraId="683DF5FA" w14:textId="5C562981" w:rsidR="005B7508" w:rsidRDefault="005B7508" w:rsidP="005B7508">
      <w:pPr>
        <w:pStyle w:val="Heading2"/>
        <w:keepNext w:val="0"/>
        <w:rPr>
          <w:ins w:id="142" w:author="TLS" w:date="2014-04-20T20:07:00Z"/>
        </w:rPr>
      </w:pPr>
      <w:ins w:id="143" w:author="TLS" w:date="2014-04-20T20:07:00Z">
        <w:r w:rsidRPr="00FC2590">
          <w:rPr>
            <w:b/>
          </w:rPr>
          <w:t>Stockholders’ Consent</w:t>
        </w:r>
        <w:r>
          <w:t xml:space="preserve">. The Seller’s stockholders must have consented in </w:t>
        </w:r>
        <w:commentRangeStart w:id="144"/>
        <w:r>
          <w:t>accordance</w:t>
        </w:r>
        <w:commentRangeEnd w:id="144"/>
        <w:r>
          <w:rPr>
            <w:rStyle w:val="CommentReference"/>
            <w:rFonts w:eastAsiaTheme="minorHAnsi" w:cs="Times New Roman"/>
            <w:bCs w:val="0"/>
            <w:iCs w:val="0"/>
          </w:rPr>
          <w:commentReference w:id="144"/>
        </w:r>
        <w:r>
          <w:t xml:space="preserve"> with Delaware law to the transactions that this Agreement contemplates.</w:t>
        </w:r>
      </w:ins>
    </w:p>
    <w:p w14:paraId="590030D9" w14:textId="0D7EE27C" w:rsidR="00E84857" w:rsidRDefault="00E84857" w:rsidP="005B7508">
      <w:pPr>
        <w:pStyle w:val="Heading2"/>
        <w:keepNext w:val="0"/>
      </w:pPr>
      <w:r w:rsidRPr="008360A9">
        <w:rPr>
          <w:rFonts w:cs="HelveticaNeueLT Std Med"/>
          <w:b/>
        </w:rPr>
        <w:t>Documentation</w:t>
      </w:r>
      <w:r w:rsidRPr="008360A9">
        <w:rPr>
          <w:rFonts w:cs="HelveticaNeueLT Std Med"/>
        </w:rPr>
        <w:t xml:space="preserve">. </w:t>
      </w:r>
      <w:r w:rsidRPr="00F147BE">
        <w:t>All matters and proceedings taken in connection with the</w:t>
      </w:r>
      <w:r>
        <w:t xml:space="preserve"> transactions that this Agreement contemplates</w:t>
      </w:r>
      <w:r w:rsidRPr="00F147BE">
        <w:t>, including forms of instruments and matters of title,</w:t>
      </w:r>
      <w:r>
        <w:t xml:space="preserve"> must </w:t>
      </w:r>
      <w:r w:rsidRPr="00F147BE">
        <w:t>be reasonably satisfactory to the Buyer and to its counsel.</w:t>
      </w:r>
    </w:p>
    <w:p w14:paraId="27E379FD" w14:textId="77777777" w:rsidR="009F7FBA" w:rsidRDefault="009F7FBA" w:rsidP="009F7FBA">
      <w:pPr>
        <w:pStyle w:val="Heading1"/>
      </w:pPr>
      <w:r w:rsidRPr="00965CDF">
        <w:t>—Termination</w:t>
      </w:r>
    </w:p>
    <w:p w14:paraId="5CCBB2FA" w14:textId="3FFB2959" w:rsidR="009F7FBA" w:rsidRPr="00965CDF" w:rsidRDefault="009F7FBA" w:rsidP="009F7FBA">
      <w:pPr>
        <w:pStyle w:val="Heading2"/>
      </w:pPr>
      <w:r w:rsidRPr="00965CDF">
        <w:rPr>
          <w:b/>
        </w:rPr>
        <w:t>Written Agreement</w:t>
      </w:r>
      <w:r w:rsidRPr="00965CDF">
        <w:t xml:space="preserve">. The parties may terminate this Agreement at any time by written agreement. </w:t>
      </w:r>
    </w:p>
    <w:p w14:paraId="0D9E1962" w14:textId="77777777" w:rsidR="009F7FBA" w:rsidRPr="00DF4485" w:rsidRDefault="009F7FBA" w:rsidP="009F7FBA">
      <w:pPr>
        <w:pStyle w:val="Heading2"/>
        <w:rPr>
          <w:b/>
        </w:rPr>
      </w:pPr>
      <w:r w:rsidRPr="00DF4485">
        <w:rPr>
          <w:b/>
        </w:rPr>
        <w:t>Termination by the Seller</w:t>
      </w:r>
      <w:r w:rsidRPr="00DF4485">
        <w:t>.</w:t>
      </w:r>
      <w:r w:rsidRPr="00DF4485">
        <w:rPr>
          <w:b/>
        </w:rPr>
        <w:t xml:space="preserve"> </w:t>
      </w:r>
    </w:p>
    <w:p w14:paraId="0540820C" w14:textId="77777777" w:rsidR="009F7FBA" w:rsidRPr="00965CDF" w:rsidRDefault="009F7FBA" w:rsidP="009F7FBA">
      <w:pPr>
        <w:pStyle w:val="Heading3"/>
      </w:pPr>
      <w:r w:rsidRPr="00CD38E7">
        <w:rPr>
          <w:b/>
        </w:rPr>
        <w:t>Grounds for Termination</w:t>
      </w:r>
      <w:r w:rsidRPr="00017592">
        <w:t>.</w:t>
      </w:r>
      <w:r w:rsidRPr="00965CDF">
        <w:t xml:space="preserve"> The Seller may notify the Buyer that it has grounds for this Agreement’s termination</w:t>
      </w:r>
      <w:r>
        <w:t xml:space="preserve"> (a “</w:t>
      </w:r>
      <w:r w:rsidRPr="00B61330">
        <w:rPr>
          <w:b/>
        </w:rPr>
        <w:t>Seller’s Notice of Grounds for Termination</w:t>
      </w:r>
      <w:r>
        <w:t>”)</w:t>
      </w:r>
      <w:r w:rsidRPr="00965CDF">
        <w:t xml:space="preserve"> if any one or more of the following events has occurred on or before the Closing Date:</w:t>
      </w:r>
    </w:p>
    <w:p w14:paraId="16C9B7BD" w14:textId="77777777" w:rsidR="009F7FBA" w:rsidRPr="00965CDF" w:rsidRDefault="009F7FBA" w:rsidP="009F7FBA">
      <w:pPr>
        <w:pStyle w:val="Heading4"/>
      </w:pPr>
      <w:r w:rsidRPr="00965CDF">
        <w:rPr>
          <w:b/>
        </w:rPr>
        <w:t>Misrepresentations and Breaches of Warranty</w:t>
      </w:r>
      <w:r w:rsidRPr="00965CDF">
        <w:t xml:space="preserve">. The condition stated in Section </w:t>
      </w:r>
      <w:r>
        <w:t>7</w:t>
      </w:r>
      <w:r w:rsidRPr="00965CDF">
        <w:t xml:space="preserve">.1 has not been satisfied or waived. </w:t>
      </w:r>
    </w:p>
    <w:p w14:paraId="539A9C09" w14:textId="77777777" w:rsidR="009F7FBA" w:rsidRPr="00965CDF" w:rsidRDefault="009F7FBA" w:rsidP="009F7FBA">
      <w:pPr>
        <w:pStyle w:val="Heading4"/>
      </w:pPr>
      <w:r w:rsidRPr="00965CDF">
        <w:rPr>
          <w:b/>
        </w:rPr>
        <w:t>Breach of Covenants</w:t>
      </w:r>
      <w:r w:rsidRPr="00965CDF">
        <w:t xml:space="preserve">. The condition stated in Section </w:t>
      </w:r>
      <w:r>
        <w:t>7</w:t>
      </w:r>
      <w:r w:rsidRPr="00965CDF">
        <w:t xml:space="preserve">.2 has not been satisfied or waived. </w:t>
      </w:r>
    </w:p>
    <w:p w14:paraId="6D60DEF5" w14:textId="77777777" w:rsidR="009F7FBA" w:rsidRDefault="009F7FBA" w:rsidP="009F7FBA">
      <w:pPr>
        <w:pStyle w:val="Heading4"/>
      </w:pPr>
      <w:r w:rsidRPr="00965CDF">
        <w:rPr>
          <w:b/>
        </w:rPr>
        <w:t>The Buyer’s Closing Certificate</w:t>
      </w:r>
      <w:r w:rsidRPr="00965CDF">
        <w:t xml:space="preserve">. The condition stated in Section </w:t>
      </w:r>
      <w:r>
        <w:t>7</w:t>
      </w:r>
      <w:r w:rsidRPr="00965CDF">
        <w:t>.3 has not been satisfied or waived.</w:t>
      </w:r>
    </w:p>
    <w:p w14:paraId="3856471A" w14:textId="77777777" w:rsidR="009F7FBA" w:rsidRDefault="009F7FBA" w:rsidP="009F7FBA">
      <w:pPr>
        <w:pStyle w:val="Heading4"/>
      </w:pPr>
      <w:r>
        <w:rPr>
          <w:b/>
        </w:rPr>
        <w:t>Litigation</w:t>
      </w:r>
      <w:r w:rsidRPr="00976C95">
        <w:t>.</w:t>
      </w:r>
      <w:r>
        <w:t xml:space="preserve"> The condition stated in Section 7.4 has not been satisfied or waived.</w:t>
      </w:r>
    </w:p>
    <w:p w14:paraId="60F29213" w14:textId="77777777" w:rsidR="009F7FBA" w:rsidRPr="00965CDF" w:rsidRDefault="009F7FBA" w:rsidP="009F7FBA">
      <w:pPr>
        <w:pStyle w:val="Heading4"/>
      </w:pPr>
      <w:r>
        <w:rPr>
          <w:b/>
        </w:rPr>
        <w:lastRenderedPageBreak/>
        <w:t>Documentation</w:t>
      </w:r>
      <w:r w:rsidRPr="00976C95">
        <w:t>.</w:t>
      </w:r>
      <w:r>
        <w:t xml:space="preserve"> The condition stated in Section 7.5 has not been satisfied or waived.</w:t>
      </w:r>
    </w:p>
    <w:p w14:paraId="54DAD6BE" w14:textId="77777777" w:rsidR="009F7FBA" w:rsidRPr="00CB28CF" w:rsidRDefault="009F7FBA" w:rsidP="009F7FBA">
      <w:pPr>
        <w:pStyle w:val="Heading3"/>
      </w:pPr>
      <w:r w:rsidRPr="00910E31">
        <w:rPr>
          <w:b/>
        </w:rPr>
        <w:t xml:space="preserve">Termination under Any One or More of Sections 9.2(a)(i), (ii), </w:t>
      </w:r>
      <w:r>
        <w:rPr>
          <w:b/>
        </w:rPr>
        <w:t>and</w:t>
      </w:r>
      <w:r w:rsidRPr="00910E31">
        <w:rPr>
          <w:b/>
        </w:rPr>
        <w:t xml:space="preserve"> (iii)</w:t>
      </w:r>
      <w:r w:rsidRPr="001C2F4A">
        <w:t>.</w:t>
      </w:r>
      <w:r>
        <w:t xml:space="preserve"> </w:t>
      </w:r>
      <w:r w:rsidRPr="00CB28CF">
        <w:t xml:space="preserve">If </w:t>
      </w:r>
      <w:r>
        <w:t>the Seller sends</w:t>
      </w:r>
      <w:r w:rsidRPr="00CB28CF">
        <w:t xml:space="preserve"> </w:t>
      </w:r>
      <w:r>
        <w:t>a Seller’s Notice of Grounds for Termination citing</w:t>
      </w:r>
      <w:r w:rsidRPr="00CB28CF">
        <w:t xml:space="preserve"> any one or more of Sections </w:t>
      </w:r>
      <w:r>
        <w:t>9</w:t>
      </w:r>
      <w:r w:rsidRPr="00CB28CF">
        <w:t>.2(a)(i),</w:t>
      </w:r>
      <w:r>
        <w:t xml:space="preserve"> </w:t>
      </w:r>
      <w:r w:rsidRPr="00CB28CF">
        <w:t>(ii),</w:t>
      </w:r>
      <w:r>
        <w:t xml:space="preserve"> and (iii) as grounds for termination, then the following provisions apply:</w:t>
      </w:r>
    </w:p>
    <w:p w14:paraId="6A6D09D1" w14:textId="77777777" w:rsidR="009F7FBA" w:rsidRPr="00436E6D" w:rsidRDefault="009F7FBA" w:rsidP="009F7FBA">
      <w:pPr>
        <w:pStyle w:val="Heading4"/>
        <w:rPr>
          <w:rFonts w:eastAsia="Times New Roman" w:cs="Arial"/>
          <w:szCs w:val="20"/>
        </w:rPr>
      </w:pPr>
      <w:r w:rsidRPr="007A3351">
        <w:rPr>
          <w:b/>
        </w:rPr>
        <w:t>Termination Fee</w:t>
      </w:r>
      <w:r w:rsidRPr="00017592">
        <w:t>.</w:t>
      </w:r>
      <w:r>
        <w:t xml:space="preserve"> </w:t>
      </w:r>
      <w:r w:rsidRPr="00782862">
        <w:t xml:space="preserve">The Buyer shall </w:t>
      </w:r>
    </w:p>
    <w:p w14:paraId="741E8C1C" w14:textId="77777777" w:rsidR="009F7FBA" w:rsidRPr="00436E6D" w:rsidRDefault="009F7FBA" w:rsidP="009F7FBA">
      <w:pPr>
        <w:pStyle w:val="Heading5"/>
        <w:rPr>
          <w:b/>
        </w:rPr>
      </w:pPr>
      <w:r w:rsidRPr="00782862">
        <w:t>pay or cause to be paid</w:t>
      </w:r>
      <w:r>
        <w:t xml:space="preserve"> to the Seller</w:t>
      </w:r>
      <w:r w:rsidRPr="00782862">
        <w:t xml:space="preserve"> a $3 million termination fee</w:t>
      </w:r>
      <w:r>
        <w:t xml:space="preserve"> by wire transfer; and</w:t>
      </w:r>
    </w:p>
    <w:p w14:paraId="52F211AC" w14:textId="77777777" w:rsidR="009F7FBA" w:rsidRDefault="009F7FBA" w:rsidP="009F7FBA">
      <w:pPr>
        <w:pStyle w:val="Heading5"/>
        <w:rPr>
          <w:b/>
        </w:rPr>
      </w:pPr>
      <w:r>
        <w:t>cause that termination fee to be received no later than three Business Days after the Buyer’s receipt of the Seller’s Notice of Grounds for Termination</w:t>
      </w:r>
      <w:r w:rsidRPr="00782862">
        <w:t>.</w:t>
      </w:r>
      <w:r w:rsidRPr="00782862">
        <w:rPr>
          <w:b/>
        </w:rPr>
        <w:t xml:space="preserve"> </w:t>
      </w:r>
    </w:p>
    <w:p w14:paraId="2B9CC4EF" w14:textId="77777777" w:rsidR="009F7FBA" w:rsidRPr="00E01AF7" w:rsidRDefault="009F7FBA" w:rsidP="009F7FBA">
      <w:pPr>
        <w:pStyle w:val="Heading5"/>
        <w:numPr>
          <w:ilvl w:val="0"/>
          <w:numId w:val="0"/>
        </w:numPr>
        <w:ind w:left="2160"/>
      </w:pPr>
      <w:r w:rsidRPr="00E01AF7">
        <w:t>The $3 million termination fee is liquidated damages and is the Seller’s sole remedy for termination based on any one or more of the grounds for termination cited in Sections 9.2(a)(i), (ii), and (iii)</w:t>
      </w:r>
      <w:r>
        <w:t>.</w:t>
      </w:r>
    </w:p>
    <w:p w14:paraId="383BC94F" w14:textId="77777777" w:rsidR="009F7FBA" w:rsidRDefault="009F7FBA" w:rsidP="009F7FBA">
      <w:pPr>
        <w:pStyle w:val="Heading4"/>
      </w:pPr>
      <w:r w:rsidRPr="00F952D8">
        <w:rPr>
          <w:rFonts w:cs="Arial"/>
          <w:b/>
        </w:rPr>
        <w:t>Payment of Escrow Amount and Escrow Interest</w:t>
      </w:r>
      <w:r w:rsidRPr="00F952D8">
        <w:rPr>
          <w:rFonts w:cs="Arial"/>
        </w:rPr>
        <w:t>.</w:t>
      </w:r>
      <w:r w:rsidRPr="00F952D8">
        <w:rPr>
          <w:rFonts w:cs="Arial"/>
          <w:b/>
        </w:rPr>
        <w:t xml:space="preserve"> </w:t>
      </w:r>
      <w:r>
        <w:t xml:space="preserve">The Buyer and the Seller shall jointly deliver an Escrow Notice to the Escrow Agent no later than three Business Days after the Buyer’s receipt </w:t>
      </w:r>
      <w:r w:rsidRPr="00F952D8">
        <w:rPr>
          <w:rFonts w:cs="Arial"/>
        </w:rPr>
        <w:t>of the Seller’s Notice of Grounds for Termination</w:t>
      </w:r>
      <w:r>
        <w:t xml:space="preserve">. In the Escrow Notice, the Buyer and the Seller shall instruct the Escrow Agent </w:t>
      </w:r>
    </w:p>
    <w:p w14:paraId="1AA51361" w14:textId="77777777" w:rsidR="00B937B6" w:rsidRPr="00EB1FC3" w:rsidRDefault="00B937B6" w:rsidP="00B937B6">
      <w:pPr>
        <w:pStyle w:val="Heading5"/>
      </w:pPr>
      <w:r w:rsidRPr="00EB1FC3">
        <w:t xml:space="preserve">to pay </w:t>
      </w:r>
    </w:p>
    <w:p w14:paraId="49E51DDF" w14:textId="77777777" w:rsidR="00B937B6" w:rsidRPr="00EB1FC3" w:rsidRDefault="00B937B6" w:rsidP="00B937B6">
      <w:pPr>
        <w:pStyle w:val="Heading6"/>
        <w:rPr>
          <w:color w:val="auto"/>
        </w:rPr>
      </w:pPr>
      <w:r w:rsidRPr="00EB1FC3">
        <w:rPr>
          <w:color w:val="auto"/>
        </w:rPr>
        <w:t>to the Seller by wire transfer an amount equal to the Escrow Amount and</w:t>
      </w:r>
    </w:p>
    <w:p w14:paraId="75B7BF3D" w14:textId="77777777" w:rsidR="00B937B6" w:rsidRPr="00EB1FC3" w:rsidRDefault="00B937B6" w:rsidP="00B937B6">
      <w:pPr>
        <w:pStyle w:val="Heading6"/>
        <w:rPr>
          <w:color w:val="auto"/>
        </w:rPr>
      </w:pPr>
      <w:r w:rsidRPr="00EB1FC3">
        <w:rPr>
          <w:color w:val="auto"/>
        </w:rPr>
        <w:t>to the Buyer by wire transfer the amount equal to the Escrow Interest;</w:t>
      </w:r>
    </w:p>
    <w:p w14:paraId="4C01740D" w14:textId="2DC31668" w:rsidR="009F7FBA" w:rsidRDefault="009F7FBA" w:rsidP="009F7FBA">
      <w:pPr>
        <w:pStyle w:val="Heading5"/>
      </w:pPr>
      <w:r w:rsidRPr="00EB1FC3">
        <w:t xml:space="preserve">to cause </w:t>
      </w:r>
      <w:r w:rsidR="00B937B6" w:rsidRPr="00EB1FC3">
        <w:t>the</w:t>
      </w:r>
      <w:r w:rsidRPr="00EB1FC3">
        <w:t xml:space="preserve"> amount being wire transferred to be received </w:t>
      </w:r>
      <w:r>
        <w:t xml:space="preserve">by the </w:t>
      </w:r>
      <w:r w:rsidR="00B937B6">
        <w:t>appropriate party</w:t>
      </w:r>
      <w:r>
        <w:t xml:space="preserve"> no later than one Business Day after the Escrow Agent’s receipt of the Escrow Notice.</w:t>
      </w:r>
    </w:p>
    <w:p w14:paraId="6ECDFAD3" w14:textId="77777777" w:rsidR="009F7FBA" w:rsidRPr="00965CDF" w:rsidRDefault="009F7FBA" w:rsidP="009F7FBA">
      <w:pPr>
        <w:pStyle w:val="Heading4"/>
      </w:pPr>
      <w:r w:rsidRPr="00646CF1">
        <w:rPr>
          <w:b/>
        </w:rPr>
        <w:t>Effective Date of Termination</w:t>
      </w:r>
      <w:r w:rsidRPr="00965CDF">
        <w:t xml:space="preserve">. </w:t>
      </w:r>
      <w:r>
        <w:t>This Agreement terminates</w:t>
      </w:r>
      <w:r w:rsidRPr="001C2F4A">
        <w:t xml:space="preserve"> </w:t>
      </w:r>
      <w:r>
        <w:t>on the date that the last payment required under Section 9.2(b) is received.</w:t>
      </w:r>
    </w:p>
    <w:p w14:paraId="6F1C6444" w14:textId="77777777" w:rsidR="009F7FBA" w:rsidRPr="00965CDF" w:rsidRDefault="009F7FBA" w:rsidP="009F7FBA">
      <w:pPr>
        <w:pStyle w:val="Heading4"/>
      </w:pPr>
      <w:r w:rsidRPr="00965CDF">
        <w:rPr>
          <w:b/>
        </w:rPr>
        <w:lastRenderedPageBreak/>
        <w:t>Consequences of Termination</w:t>
      </w:r>
      <w:r w:rsidRPr="00017592">
        <w:t>.</w:t>
      </w:r>
      <w:r w:rsidRPr="00965CDF">
        <w:rPr>
          <w:i/>
        </w:rPr>
        <w:t xml:space="preserve"> </w:t>
      </w:r>
      <w:r>
        <w:t>On termination of this Agreement under Section 9.2(b), neither party has any further rights or obligations under this Agreement.</w:t>
      </w:r>
    </w:p>
    <w:p w14:paraId="2F3F6909" w14:textId="0796BC2F" w:rsidR="009F7FBA" w:rsidRPr="00CB28CF" w:rsidRDefault="009F7FBA" w:rsidP="009F7FBA">
      <w:pPr>
        <w:pStyle w:val="Heading3"/>
      </w:pPr>
      <w:r w:rsidRPr="00910E31">
        <w:rPr>
          <w:b/>
        </w:rPr>
        <w:t xml:space="preserve">Termination under </w:t>
      </w:r>
      <w:r>
        <w:rPr>
          <w:b/>
        </w:rPr>
        <w:t xml:space="preserve">Either or Both </w:t>
      </w:r>
      <w:r w:rsidRPr="00910E31">
        <w:rPr>
          <w:b/>
        </w:rPr>
        <w:t xml:space="preserve">of Sections 9.2(a)(iv) </w:t>
      </w:r>
      <w:r>
        <w:rPr>
          <w:b/>
        </w:rPr>
        <w:t xml:space="preserve">and </w:t>
      </w:r>
      <w:r w:rsidRPr="00910E31">
        <w:rPr>
          <w:b/>
        </w:rPr>
        <w:t>(v)</w:t>
      </w:r>
      <w:r w:rsidRPr="001C2F4A">
        <w:t>.</w:t>
      </w:r>
      <w:r>
        <w:t xml:space="preserve"> </w:t>
      </w:r>
      <w:r w:rsidRPr="00CB28CF">
        <w:t xml:space="preserve">If the </w:t>
      </w:r>
      <w:r>
        <w:t>Seller sends the Buyer</w:t>
      </w:r>
      <w:r w:rsidRPr="00CB28CF">
        <w:t xml:space="preserve"> </w:t>
      </w:r>
      <w:r>
        <w:t>a Seller’s Notice of Grounds for Termination</w:t>
      </w:r>
      <w:r w:rsidRPr="00CB28CF">
        <w:t xml:space="preserve"> </w:t>
      </w:r>
      <w:r>
        <w:t>citing</w:t>
      </w:r>
      <w:r w:rsidRPr="00CB28CF">
        <w:t xml:space="preserve"> </w:t>
      </w:r>
      <w:r>
        <w:t>either or both</w:t>
      </w:r>
      <w:r w:rsidRPr="00CB28CF">
        <w:t xml:space="preserve"> of Sections </w:t>
      </w:r>
      <w:r>
        <w:t>9</w:t>
      </w:r>
      <w:r w:rsidRPr="00CB28CF">
        <w:t>.2(a)(</w:t>
      </w:r>
      <w:r>
        <w:t>iv</w:t>
      </w:r>
      <w:r w:rsidRPr="00CB28CF">
        <w:t>)</w:t>
      </w:r>
      <w:r>
        <w:t xml:space="preserve"> and (v)</w:t>
      </w:r>
      <w:r w:rsidR="00505115" w:rsidRPr="00505115">
        <w:t xml:space="preserve"> </w:t>
      </w:r>
      <w:r w:rsidR="00505115">
        <w:t>as grounds for termination</w:t>
      </w:r>
      <w:r>
        <w:t>, then the following provisions apply:</w:t>
      </w:r>
    </w:p>
    <w:p w14:paraId="2EAD3A23" w14:textId="77777777" w:rsidR="009F7FBA" w:rsidRPr="00EC683F" w:rsidRDefault="009F7FBA" w:rsidP="009F7FBA">
      <w:pPr>
        <w:pStyle w:val="Heading4"/>
      </w:pPr>
      <w:r w:rsidRPr="00EC683F">
        <w:rPr>
          <w:b/>
        </w:rPr>
        <w:t>Entitlement to Escrow Amount and Escrow Interest</w:t>
      </w:r>
      <w:r w:rsidRPr="00EC683F">
        <w:t>.</w:t>
      </w:r>
      <w:r w:rsidRPr="00EC683F">
        <w:rPr>
          <w:b/>
        </w:rPr>
        <w:t xml:space="preserve"> </w:t>
      </w:r>
      <w:r>
        <w:t>T</w:t>
      </w:r>
      <w:r w:rsidRPr="00EC683F">
        <w:t xml:space="preserve">he Buyer is entitled to the </w:t>
      </w:r>
      <w:r>
        <w:t xml:space="preserve">Escrow Amount and the </w:t>
      </w:r>
      <w:r w:rsidRPr="00EC683F">
        <w:t xml:space="preserve">Escrow Interest. </w:t>
      </w:r>
    </w:p>
    <w:p w14:paraId="469C2F93" w14:textId="77777777" w:rsidR="009F7FBA" w:rsidRDefault="009F7FBA" w:rsidP="009F7FBA">
      <w:pPr>
        <w:pStyle w:val="Heading4"/>
      </w:pPr>
      <w:r w:rsidRPr="006A4738">
        <w:rPr>
          <w:rFonts w:cs="Arial"/>
          <w:b/>
        </w:rPr>
        <w:t xml:space="preserve">Payment of </w:t>
      </w:r>
      <w:r>
        <w:rPr>
          <w:rFonts w:cs="Arial"/>
          <w:b/>
        </w:rPr>
        <w:t>Escrow Amount and Escrow Interest</w:t>
      </w:r>
      <w:r w:rsidRPr="00017592">
        <w:rPr>
          <w:rFonts w:cs="Arial"/>
        </w:rPr>
        <w:t>.</w:t>
      </w:r>
      <w:r w:rsidRPr="006A4738">
        <w:rPr>
          <w:rFonts w:cs="Arial"/>
          <w:b/>
        </w:rPr>
        <w:t xml:space="preserve"> </w:t>
      </w:r>
      <w:r>
        <w:t>The Buyer and the Seller shall jointly deliver an Escrow Notice to the Escrow Agent no later than three Business Days after the Buyer’s receipt of the Seller’s Notice of Grounds for Termination. In the Escrow Notice, the Buyer and the Seller shall instruct the Escrow Agent</w:t>
      </w:r>
    </w:p>
    <w:p w14:paraId="70D9F297" w14:textId="79CBCC11" w:rsidR="009F7FBA" w:rsidRDefault="009F7FBA" w:rsidP="009F7FBA">
      <w:pPr>
        <w:pStyle w:val="Heading5"/>
      </w:pPr>
      <w:r>
        <w:t xml:space="preserve">to pay the Buyer by wire transfer an amount equal to the sum of the Escrow Amount </w:t>
      </w:r>
      <w:r w:rsidRPr="00E31D29">
        <w:rPr>
          <w:i/>
        </w:rPr>
        <w:t>plus</w:t>
      </w:r>
      <w:r>
        <w:t xml:space="preserve"> the Escrow Interest;</w:t>
      </w:r>
      <w:r w:rsidR="00EB1FC3">
        <w:t xml:space="preserve"> and</w:t>
      </w:r>
    </w:p>
    <w:p w14:paraId="743C830A" w14:textId="77777777" w:rsidR="009F7FBA" w:rsidRPr="00965CDF" w:rsidRDefault="009F7FBA" w:rsidP="009F7FBA">
      <w:pPr>
        <w:pStyle w:val="Heading5"/>
      </w:pPr>
      <w:r>
        <w:t xml:space="preserve">to cause that sum to be received no later than the Business Day after the Escrow Agent’s receipt of the Escrow Notice. </w:t>
      </w:r>
    </w:p>
    <w:p w14:paraId="507BFDF5" w14:textId="77777777" w:rsidR="009F7FBA" w:rsidRPr="00965CDF" w:rsidRDefault="009F7FBA" w:rsidP="009F7FBA">
      <w:pPr>
        <w:pStyle w:val="Heading4"/>
      </w:pPr>
      <w:r w:rsidRPr="00646CF1">
        <w:rPr>
          <w:b/>
        </w:rPr>
        <w:t>Effective Date of Termination</w:t>
      </w:r>
      <w:r w:rsidRPr="00965CDF">
        <w:t xml:space="preserve">. </w:t>
      </w:r>
      <w:r>
        <w:t>This Agreement terminates</w:t>
      </w:r>
      <w:r w:rsidRPr="001C2F4A">
        <w:t xml:space="preserve"> when</w:t>
      </w:r>
      <w:r>
        <w:t xml:space="preserve"> the Buyer</w:t>
      </w:r>
      <w:r w:rsidRPr="001C2F4A">
        <w:t xml:space="preserve"> </w:t>
      </w:r>
      <w:r>
        <w:t>has received the payments that Sections 9.2(c)(i) and (ii) require.</w:t>
      </w:r>
    </w:p>
    <w:p w14:paraId="3FCA8C6D" w14:textId="77777777" w:rsidR="009F7FBA" w:rsidRDefault="009F7FBA" w:rsidP="009F7FBA">
      <w:pPr>
        <w:pStyle w:val="Heading4"/>
      </w:pPr>
      <w:r w:rsidRPr="00965CDF">
        <w:rPr>
          <w:b/>
        </w:rPr>
        <w:t>Consequences of Termination</w:t>
      </w:r>
      <w:r w:rsidRPr="00C548AF">
        <w:t>.</w:t>
      </w:r>
      <w:r>
        <w:t xml:space="preserve"> On termination of this Agreement under Section 9.2(c), neither party has any further rights or obligations under this Agreement.</w:t>
      </w:r>
    </w:p>
    <w:p w14:paraId="587A0511" w14:textId="77777777" w:rsidR="009F7FBA" w:rsidRPr="00965CDF" w:rsidRDefault="009F7FBA" w:rsidP="009F7FBA">
      <w:pPr>
        <w:pStyle w:val="Heading2"/>
      </w:pPr>
      <w:r w:rsidRPr="009F7FBA">
        <w:rPr>
          <w:b/>
        </w:rPr>
        <w:t>Termination by the Buyer</w:t>
      </w:r>
      <w:r w:rsidRPr="00965CDF">
        <w:t xml:space="preserve">. </w:t>
      </w:r>
    </w:p>
    <w:p w14:paraId="5C21445A" w14:textId="77777777" w:rsidR="009F7FBA" w:rsidRPr="00965CDF" w:rsidRDefault="009F7FBA" w:rsidP="009F7FBA">
      <w:pPr>
        <w:pStyle w:val="Heading3"/>
      </w:pPr>
      <w:r w:rsidRPr="00CD38E7">
        <w:rPr>
          <w:b/>
        </w:rPr>
        <w:t>Grounds for Termination</w:t>
      </w:r>
      <w:r w:rsidRPr="00017592">
        <w:t>.</w:t>
      </w:r>
      <w:r w:rsidRPr="00965CDF">
        <w:t xml:space="preserve"> </w:t>
      </w:r>
      <w:r w:rsidRPr="00505115">
        <w:t>The Buyer may notify the Seller</w:t>
      </w:r>
      <w:r w:rsidRPr="00965CDF">
        <w:t xml:space="preserve"> that it has grounds for this Agreement’s termination</w:t>
      </w:r>
      <w:r>
        <w:t xml:space="preserve"> (a “</w:t>
      </w:r>
      <w:r w:rsidRPr="00B61330">
        <w:rPr>
          <w:b/>
        </w:rPr>
        <w:t>Buyer’s Notice of Grounds for Termination</w:t>
      </w:r>
      <w:r>
        <w:t>”)</w:t>
      </w:r>
      <w:r w:rsidRPr="00965CDF">
        <w:t xml:space="preserve"> if any one or more of the following events has occurred on or before the Closing Date:</w:t>
      </w:r>
    </w:p>
    <w:p w14:paraId="03480F1C" w14:textId="77777777" w:rsidR="009F7FBA" w:rsidRPr="00965CDF" w:rsidRDefault="009F7FBA" w:rsidP="009F7FBA">
      <w:pPr>
        <w:pStyle w:val="Heading4"/>
      </w:pPr>
      <w:r w:rsidRPr="00965CDF">
        <w:rPr>
          <w:b/>
        </w:rPr>
        <w:t>Misrepresentations and Breaches of Warranty</w:t>
      </w:r>
      <w:r w:rsidRPr="00965CDF">
        <w:t xml:space="preserve">. The condition stated in Section </w:t>
      </w:r>
      <w:r>
        <w:t>8</w:t>
      </w:r>
      <w:r w:rsidRPr="00965CDF">
        <w:t xml:space="preserve">.1 has not been satisfied or waived. </w:t>
      </w:r>
    </w:p>
    <w:p w14:paraId="7E78538D" w14:textId="77777777" w:rsidR="009F7FBA" w:rsidRPr="00965CDF" w:rsidRDefault="009F7FBA" w:rsidP="009F7FBA">
      <w:pPr>
        <w:pStyle w:val="Heading4"/>
      </w:pPr>
      <w:r w:rsidRPr="00965CDF">
        <w:rPr>
          <w:b/>
        </w:rPr>
        <w:lastRenderedPageBreak/>
        <w:t>Breach of Covenants</w:t>
      </w:r>
      <w:r w:rsidRPr="00965CDF">
        <w:t xml:space="preserve">. The condition stated in Section </w:t>
      </w:r>
      <w:r>
        <w:t>8</w:t>
      </w:r>
      <w:r w:rsidRPr="00965CDF">
        <w:t xml:space="preserve">.2 has not been satisfied or waived. </w:t>
      </w:r>
      <w:r>
        <w:t xml:space="preserve"> </w:t>
      </w:r>
    </w:p>
    <w:p w14:paraId="692A32C5" w14:textId="77777777" w:rsidR="009F7FBA" w:rsidRDefault="009F7FBA" w:rsidP="009F7FBA">
      <w:pPr>
        <w:pStyle w:val="Heading4"/>
      </w:pPr>
      <w:r w:rsidRPr="00965CDF">
        <w:rPr>
          <w:b/>
        </w:rPr>
        <w:t xml:space="preserve">The </w:t>
      </w:r>
      <w:r>
        <w:rPr>
          <w:b/>
        </w:rPr>
        <w:t>Seller’s</w:t>
      </w:r>
      <w:r w:rsidRPr="00965CDF">
        <w:rPr>
          <w:b/>
        </w:rPr>
        <w:t xml:space="preserve"> Closing Certificate</w:t>
      </w:r>
      <w:r w:rsidRPr="00965CDF">
        <w:t>. The condition stated in Section</w:t>
      </w:r>
      <w:r>
        <w:t xml:space="preserve"> 8</w:t>
      </w:r>
      <w:r w:rsidRPr="00965CDF">
        <w:t>.3 has not been satisfied or waived.</w:t>
      </w:r>
    </w:p>
    <w:p w14:paraId="12EAABBA" w14:textId="77777777" w:rsidR="009F7FBA" w:rsidRDefault="009F7FBA" w:rsidP="009F7FBA">
      <w:pPr>
        <w:pStyle w:val="Heading4"/>
      </w:pPr>
      <w:r>
        <w:rPr>
          <w:b/>
        </w:rPr>
        <w:t>Litigation</w:t>
      </w:r>
      <w:r w:rsidRPr="00976C95">
        <w:t>.</w:t>
      </w:r>
      <w:r>
        <w:t xml:space="preserve"> The condition stated in Section 8.4 has not been satisfied or waived.</w:t>
      </w:r>
    </w:p>
    <w:p w14:paraId="4FCAB139" w14:textId="77777777" w:rsidR="009F7FBA" w:rsidRDefault="009F7FBA" w:rsidP="009F7FBA">
      <w:pPr>
        <w:pStyle w:val="Heading4"/>
      </w:pPr>
      <w:r>
        <w:rPr>
          <w:b/>
        </w:rPr>
        <w:t>Financing</w:t>
      </w:r>
      <w:r w:rsidRPr="00A25BDD">
        <w:t>.</w:t>
      </w:r>
      <w:r>
        <w:t xml:space="preserve"> The condition stated in Section 8.5 has not been satisfied or waived, except that this Section 9.3(a)(v) is not grounds for termination if either or both of the following events has occurred:</w:t>
      </w:r>
    </w:p>
    <w:p w14:paraId="2DFDA975" w14:textId="77777777" w:rsidR="009F7FBA" w:rsidRDefault="009F7FBA" w:rsidP="009F7FBA">
      <w:pPr>
        <w:pStyle w:val="Heading5"/>
      </w:pPr>
      <w:r>
        <w:t>The Buyer misrepresented the facts and breached the warranty in Section 4.</w:t>
      </w:r>
      <w:commentRangeStart w:id="145"/>
      <w:r>
        <w:t>5</w:t>
      </w:r>
      <w:commentRangeEnd w:id="145"/>
      <w:r>
        <w:rPr>
          <w:rStyle w:val="CommentReference"/>
        </w:rPr>
        <w:commentReference w:id="145"/>
      </w:r>
      <w:r>
        <w:t xml:space="preserve">. </w:t>
      </w:r>
    </w:p>
    <w:p w14:paraId="775AA77F" w14:textId="77777777" w:rsidR="009F7FBA" w:rsidRDefault="009F7FBA" w:rsidP="009F7FBA">
      <w:pPr>
        <w:pStyle w:val="Heading5"/>
      </w:pPr>
      <w:r>
        <w:t>The Buyer breached the covenant in Section 6.1(</w:t>
      </w:r>
      <w:commentRangeStart w:id="146"/>
      <w:r>
        <w:t>b</w:t>
      </w:r>
      <w:commentRangeEnd w:id="146"/>
      <w:r>
        <w:rPr>
          <w:rStyle w:val="CommentReference"/>
          <w:rFonts w:eastAsiaTheme="minorHAnsi" w:cs="Times New Roman"/>
        </w:rPr>
        <w:commentReference w:id="146"/>
      </w:r>
      <w:r>
        <w:t>).</w:t>
      </w:r>
    </w:p>
    <w:p w14:paraId="559069E1" w14:textId="0BF9B863" w:rsidR="00DF4485" w:rsidRPr="00DF4485" w:rsidRDefault="00C1602C" w:rsidP="009F7FBA">
      <w:pPr>
        <w:pStyle w:val="Heading4"/>
        <w:rPr>
          <w:ins w:id="147" w:author="DC" w:date="2014-04-21T13:20:00Z"/>
        </w:rPr>
      </w:pPr>
      <w:ins w:id="148" w:author="DC" w:date="2014-04-21T13:51:00Z">
        <w:r w:rsidRPr="00C1602C">
          <w:rPr>
            <w:b/>
          </w:rPr>
          <w:t>Non-working Engine</w:t>
        </w:r>
        <w:r>
          <w:t xml:space="preserve">. </w:t>
        </w:r>
      </w:ins>
      <w:ins w:id="149" w:author="DC" w:date="2014-04-21T13:52:00Z">
        <w:r>
          <w:t xml:space="preserve">The condition stated in Section </w:t>
        </w:r>
      </w:ins>
      <w:ins w:id="150" w:author="DC" w:date="2014-04-21T13:55:00Z">
        <w:r>
          <w:t>8.6</w:t>
        </w:r>
      </w:ins>
      <w:ins w:id="151" w:author="DC" w:date="2014-04-21T13:56:00Z">
        <w:r w:rsidR="009F7DE2">
          <w:t xml:space="preserve"> has not been satisfied or waived.</w:t>
        </w:r>
      </w:ins>
    </w:p>
    <w:p w14:paraId="6BD8A39A" w14:textId="208771C8" w:rsidR="009F7FBA" w:rsidRDefault="009F7FBA" w:rsidP="009F7FBA">
      <w:pPr>
        <w:pStyle w:val="Heading4"/>
        <w:rPr>
          <w:ins w:id="152" w:author="DC" w:date="2014-04-21T14:09:00Z"/>
        </w:rPr>
      </w:pPr>
      <w:r w:rsidRPr="00375E2D">
        <w:rPr>
          <w:b/>
        </w:rPr>
        <w:t>Fly-by-Night Logo</w:t>
      </w:r>
      <w:r>
        <w:t>. The condition stated in Section 8.</w:t>
      </w:r>
      <w:del w:id="153" w:author="DC" w:date="2014-04-21T14:08:00Z">
        <w:r w:rsidDel="009F7DE2">
          <w:delText xml:space="preserve">6 </w:delText>
        </w:r>
      </w:del>
      <w:ins w:id="154" w:author="DC" w:date="2014-04-21T14:08:00Z">
        <w:r w:rsidR="009F7DE2">
          <w:t xml:space="preserve">7 </w:t>
        </w:r>
      </w:ins>
      <w:r>
        <w:t>has not been satisfied or waived</w:t>
      </w:r>
      <w:r w:rsidR="009F7DE2">
        <w:t>.</w:t>
      </w:r>
    </w:p>
    <w:p w14:paraId="0724C9EB" w14:textId="701B37E9" w:rsidR="009F7DE2" w:rsidRPr="00375E2D" w:rsidRDefault="009F7DE2" w:rsidP="009F7FBA">
      <w:pPr>
        <w:pStyle w:val="Heading4"/>
      </w:pPr>
      <w:ins w:id="155" w:author="DC" w:date="2014-04-21T14:09:00Z">
        <w:r>
          <w:rPr>
            <w:b/>
          </w:rPr>
          <w:t>Stockholders’ Consent.</w:t>
        </w:r>
      </w:ins>
      <w:ins w:id="156" w:author="DC" w:date="2014-04-21T14:10:00Z">
        <w:r>
          <w:rPr>
            <w:b/>
          </w:rPr>
          <w:t xml:space="preserve"> </w:t>
        </w:r>
        <w:r>
          <w:t>The condition stated in Section 8.8 has not been satisfied or waived.</w:t>
        </w:r>
      </w:ins>
    </w:p>
    <w:p w14:paraId="71093D82" w14:textId="480EF1FC" w:rsidR="009F7FBA" w:rsidRDefault="009F7FBA" w:rsidP="009F7FBA">
      <w:pPr>
        <w:pStyle w:val="Heading4"/>
      </w:pPr>
      <w:r>
        <w:rPr>
          <w:b/>
        </w:rPr>
        <w:t>Documentation</w:t>
      </w:r>
      <w:r w:rsidRPr="00976C95">
        <w:t>.</w:t>
      </w:r>
      <w:r>
        <w:t xml:space="preserve"> The condition stated in Section 8.</w:t>
      </w:r>
      <w:del w:id="157" w:author="DC" w:date="2014-04-21T14:17:00Z">
        <w:r w:rsidDel="002F120E">
          <w:delText xml:space="preserve">7 </w:delText>
        </w:r>
      </w:del>
      <w:ins w:id="158" w:author="DC" w:date="2014-04-21T14:17:00Z">
        <w:r w:rsidR="002F120E">
          <w:t xml:space="preserve">9 </w:t>
        </w:r>
      </w:ins>
      <w:r>
        <w:t>has not been satisfied or waived.</w:t>
      </w:r>
    </w:p>
    <w:p w14:paraId="0A899A18" w14:textId="0A72D4DD" w:rsidR="009F7FBA" w:rsidRDefault="009F7FBA" w:rsidP="009F7FBA">
      <w:pPr>
        <w:pStyle w:val="Heading3"/>
      </w:pPr>
      <w:r w:rsidRPr="009520C4">
        <w:rPr>
          <w:b/>
        </w:rPr>
        <w:t>Void Notice</w:t>
      </w:r>
      <w:r>
        <w:t xml:space="preserve">. </w:t>
      </w:r>
      <w:r w:rsidR="009F7DE2">
        <w:t xml:space="preserve">Every </w:t>
      </w:r>
      <w:r>
        <w:t>Buyer’s Notice of Grounds for Termination that the Buyer sends to the Seller is void if</w:t>
      </w:r>
      <w:r w:rsidR="00AF6B2F">
        <w:t xml:space="preserve"> both of the following are true:</w:t>
      </w:r>
    </w:p>
    <w:p w14:paraId="5BE9338E" w14:textId="7725101D" w:rsidR="009F7FBA" w:rsidRDefault="00AF6B2F" w:rsidP="009F7FBA">
      <w:pPr>
        <w:pStyle w:val="Heading4"/>
      </w:pPr>
      <w:r>
        <w:t xml:space="preserve">The </w:t>
      </w:r>
      <w:r w:rsidR="009F7FBA">
        <w:t>notice cites Section 9.3(a)(v) as grounds for termination</w:t>
      </w:r>
      <w:r>
        <w:t>.</w:t>
      </w:r>
    </w:p>
    <w:p w14:paraId="1C6BA834" w14:textId="5AC35FC0" w:rsidR="009F7FBA" w:rsidRPr="009520C4" w:rsidRDefault="00AF6B2F" w:rsidP="009F7FBA">
      <w:pPr>
        <w:pStyle w:val="Heading4"/>
      </w:pPr>
      <w:r>
        <w:t xml:space="preserve">Either </w:t>
      </w:r>
      <w:r w:rsidR="009F7FBA">
        <w:t xml:space="preserve">or both of the exceptions stated in Section 9.3(a)(v) </w:t>
      </w:r>
      <w:commentRangeStart w:id="159"/>
      <w:r w:rsidR="009F7FBA">
        <w:t>apply</w:t>
      </w:r>
      <w:commentRangeEnd w:id="159"/>
      <w:r w:rsidR="009F7FBA">
        <w:rPr>
          <w:rStyle w:val="CommentReference"/>
          <w:rFonts w:eastAsiaTheme="minorHAnsi" w:cs="Times New Roman"/>
          <w:bCs w:val="0"/>
          <w:iCs w:val="0"/>
        </w:rPr>
        <w:commentReference w:id="159"/>
      </w:r>
      <w:r w:rsidR="009F7FBA">
        <w:t>.</w:t>
      </w:r>
    </w:p>
    <w:p w14:paraId="69208FA8" w14:textId="77777777" w:rsidR="009F7FBA" w:rsidRPr="00CB28CF" w:rsidRDefault="009F7FBA" w:rsidP="009F7FBA">
      <w:pPr>
        <w:pStyle w:val="Heading3"/>
      </w:pPr>
      <w:r w:rsidRPr="00B17518">
        <w:rPr>
          <w:b/>
        </w:rPr>
        <w:t xml:space="preserve">Termination under Any One or More of Sections 9.3(a)(i), (ii), </w:t>
      </w:r>
      <w:r>
        <w:rPr>
          <w:b/>
        </w:rPr>
        <w:t xml:space="preserve">and </w:t>
      </w:r>
      <w:r w:rsidRPr="00B17518">
        <w:rPr>
          <w:b/>
        </w:rPr>
        <w:t>(iii)</w:t>
      </w:r>
      <w:r w:rsidRPr="001C2F4A">
        <w:t>.</w:t>
      </w:r>
      <w:r>
        <w:t xml:space="preserve"> </w:t>
      </w:r>
      <w:r w:rsidRPr="00CB28CF">
        <w:t xml:space="preserve">If the </w:t>
      </w:r>
      <w:r>
        <w:t>Buyer sends the Seller</w:t>
      </w:r>
      <w:r w:rsidRPr="00CB28CF">
        <w:t xml:space="preserve"> </w:t>
      </w:r>
      <w:r>
        <w:t xml:space="preserve">a Buyer’s Notice of Grounds for Termination citing </w:t>
      </w:r>
      <w:r w:rsidRPr="00CB28CF">
        <w:t xml:space="preserve">any one or more of Sections </w:t>
      </w:r>
      <w:r>
        <w:t>9</w:t>
      </w:r>
      <w:r w:rsidRPr="00CB28CF">
        <w:t>.</w:t>
      </w:r>
      <w:r>
        <w:t>3</w:t>
      </w:r>
      <w:r w:rsidRPr="00CB28CF">
        <w:t>(a)(i),</w:t>
      </w:r>
      <w:r>
        <w:t xml:space="preserve"> </w:t>
      </w:r>
      <w:r w:rsidRPr="00CB28CF">
        <w:t>(ii),</w:t>
      </w:r>
      <w:r>
        <w:t xml:space="preserve"> and (iii) as a ground for termination, then the following provisions </w:t>
      </w:r>
      <w:commentRangeStart w:id="160"/>
      <w:r>
        <w:t>apply</w:t>
      </w:r>
      <w:commentRangeEnd w:id="160"/>
      <w:r>
        <w:rPr>
          <w:rStyle w:val="CommentReference"/>
          <w:rFonts w:eastAsiaTheme="minorHAnsi"/>
          <w:b/>
          <w:bCs w:val="0"/>
        </w:rPr>
        <w:commentReference w:id="160"/>
      </w:r>
      <w:r>
        <w:t>.</w:t>
      </w:r>
    </w:p>
    <w:p w14:paraId="213405C9" w14:textId="77777777" w:rsidR="009F7FBA" w:rsidRPr="00F8510E" w:rsidRDefault="009F7FBA" w:rsidP="009F7FBA">
      <w:pPr>
        <w:pStyle w:val="Heading4"/>
      </w:pPr>
      <w:r w:rsidRPr="00F8510E">
        <w:rPr>
          <w:b/>
        </w:rPr>
        <w:t>Entitlement to Escrow Amount and Escrow Interest</w:t>
      </w:r>
      <w:r>
        <w:t xml:space="preserve">. The Buyer is entitled to the Escrow Amount and the Escrow </w:t>
      </w:r>
      <w:commentRangeStart w:id="161"/>
      <w:r>
        <w:t>Interest</w:t>
      </w:r>
      <w:commentRangeEnd w:id="161"/>
      <w:r>
        <w:rPr>
          <w:rStyle w:val="CommentReference"/>
          <w:rFonts w:eastAsiaTheme="minorHAnsi"/>
        </w:rPr>
        <w:commentReference w:id="161"/>
      </w:r>
      <w:r>
        <w:t>.</w:t>
      </w:r>
    </w:p>
    <w:p w14:paraId="63CEBD1E" w14:textId="77777777" w:rsidR="009F7FBA" w:rsidRDefault="009F7FBA" w:rsidP="009F7FBA">
      <w:pPr>
        <w:pStyle w:val="Heading4"/>
      </w:pPr>
      <w:r w:rsidRPr="00F8510E">
        <w:rPr>
          <w:rFonts w:cs="Arial"/>
          <w:b/>
        </w:rPr>
        <w:lastRenderedPageBreak/>
        <w:t>Payment of Escrow Amount and Escrow Interest</w:t>
      </w:r>
      <w:r w:rsidRPr="00F8510E">
        <w:rPr>
          <w:rFonts w:cs="Arial"/>
        </w:rPr>
        <w:t>.</w:t>
      </w:r>
      <w:r w:rsidRPr="00F8510E">
        <w:rPr>
          <w:rFonts w:cs="Arial"/>
          <w:b/>
        </w:rPr>
        <w:t xml:space="preserve"> </w:t>
      </w:r>
      <w:r>
        <w:t xml:space="preserve">The Buyer and the Seller shall jointly deliver an Escrow Notice to the Escrow Agent no later than three Business Days after the Seller’s receipt </w:t>
      </w:r>
      <w:r w:rsidRPr="00F8510E">
        <w:rPr>
          <w:rFonts w:cs="Arial"/>
        </w:rPr>
        <w:t>of the Buyer’s Notice of Grounds for Termination</w:t>
      </w:r>
      <w:r>
        <w:t>. In the Escrow Notice, the Buyer and the Seller shall instruct the Escrow Agent</w:t>
      </w:r>
    </w:p>
    <w:p w14:paraId="0D3A2495" w14:textId="77777777" w:rsidR="009F7FBA" w:rsidRPr="00AC153F" w:rsidRDefault="009F7FBA" w:rsidP="009F7FBA">
      <w:pPr>
        <w:pStyle w:val="Heading5"/>
      </w:pPr>
      <w:r w:rsidRPr="00AC153F">
        <w:t xml:space="preserve">to pay the Buyer by wire transfer an amount equal to the </w:t>
      </w:r>
      <w:r>
        <w:t xml:space="preserve">sum of the </w:t>
      </w:r>
      <w:r w:rsidRPr="00AC153F">
        <w:t>Escrow Amount</w:t>
      </w:r>
      <w:r>
        <w:t xml:space="preserve"> </w:t>
      </w:r>
      <w:r w:rsidRPr="00AC153F">
        <w:rPr>
          <w:i/>
        </w:rPr>
        <w:t>plus</w:t>
      </w:r>
      <w:r w:rsidRPr="00AC153F">
        <w:t xml:space="preserve"> the Escrow Interest; and</w:t>
      </w:r>
    </w:p>
    <w:p w14:paraId="0A9A2533" w14:textId="77777777" w:rsidR="009F7FBA" w:rsidRPr="00AC153F" w:rsidRDefault="009F7FBA" w:rsidP="009F7FBA">
      <w:pPr>
        <w:pStyle w:val="Heading5"/>
      </w:pPr>
      <w:r w:rsidRPr="00AC153F">
        <w:t>to cause that sum to be received no later than the Business Day after the Escrow Agent’s receipt of the Escrow Notice.</w:t>
      </w:r>
    </w:p>
    <w:p w14:paraId="796CD61B" w14:textId="77777777" w:rsidR="00AF6B2F" w:rsidRDefault="009F7FBA" w:rsidP="0037769D">
      <w:pPr>
        <w:pStyle w:val="Heading4"/>
      </w:pPr>
      <w:r w:rsidRPr="00AF6B2F">
        <w:rPr>
          <w:b/>
        </w:rPr>
        <w:t>Effective Date of Termination</w:t>
      </w:r>
      <w:r w:rsidRPr="00965CDF">
        <w:t xml:space="preserve">. </w:t>
      </w:r>
      <w:r w:rsidR="00AF6B2F">
        <w:t>This Agreement terminates</w:t>
      </w:r>
      <w:r w:rsidR="00AF6B2F" w:rsidRPr="001C2F4A">
        <w:t xml:space="preserve"> when</w:t>
      </w:r>
      <w:r w:rsidR="00AF6B2F">
        <w:t xml:space="preserve"> the Buyer</w:t>
      </w:r>
      <w:r w:rsidR="00AF6B2F" w:rsidRPr="001C2F4A">
        <w:t xml:space="preserve"> </w:t>
      </w:r>
      <w:r w:rsidR="00AF6B2F">
        <w:t>receives the last of the payments that Sections 9.2(c)(i) and (ii) require.</w:t>
      </w:r>
    </w:p>
    <w:p w14:paraId="320F9A94" w14:textId="5F5ECF67" w:rsidR="009F7FBA" w:rsidRPr="00965CDF" w:rsidRDefault="009F7FBA" w:rsidP="0037769D">
      <w:pPr>
        <w:pStyle w:val="Heading4"/>
      </w:pPr>
      <w:r w:rsidRPr="00AF6B2F">
        <w:rPr>
          <w:b/>
        </w:rPr>
        <w:t>Consequences of Termination</w:t>
      </w:r>
      <w:r w:rsidRPr="00017592">
        <w:t>.</w:t>
      </w:r>
      <w:r w:rsidRPr="00AF6B2F">
        <w:rPr>
          <w:i/>
        </w:rPr>
        <w:t xml:space="preserve"> </w:t>
      </w:r>
      <w:r>
        <w:t xml:space="preserve">If this Agreement terminates in accordance with Section 9.3(c)(iii), neither party has any further rights or obligations under this Agreement, except for the Buyer’s rights and the Seller’s obligations arising from any one or more of the Seller’s </w:t>
      </w:r>
      <w:commentRangeStart w:id="162"/>
      <w:r>
        <w:t>misrepresentations</w:t>
      </w:r>
      <w:commentRangeEnd w:id="162"/>
      <w:r>
        <w:rPr>
          <w:rStyle w:val="CommentReference"/>
          <w:bCs w:val="0"/>
        </w:rPr>
        <w:commentReference w:id="162"/>
      </w:r>
      <w:r>
        <w:t>, breaches of warranty, and breaches of covenants.</w:t>
      </w:r>
    </w:p>
    <w:p w14:paraId="1BA9F796" w14:textId="77777777" w:rsidR="009F7FBA" w:rsidRPr="00CB28CF" w:rsidRDefault="009F7FBA" w:rsidP="009F7FBA">
      <w:pPr>
        <w:pStyle w:val="Heading3"/>
      </w:pPr>
      <w:r w:rsidRPr="00B17518">
        <w:rPr>
          <w:b/>
        </w:rPr>
        <w:t>Termination under One or More of Sections 9.3(a)(iv), (v)</w:t>
      </w:r>
      <w:r>
        <w:rPr>
          <w:b/>
        </w:rPr>
        <w:t xml:space="preserve">, </w:t>
      </w:r>
      <w:r w:rsidRPr="00B17518">
        <w:rPr>
          <w:b/>
        </w:rPr>
        <w:t>(vi)</w:t>
      </w:r>
      <w:r>
        <w:rPr>
          <w:b/>
        </w:rPr>
        <w:t xml:space="preserve"> and (vii)</w:t>
      </w:r>
      <w:r w:rsidRPr="001C2F4A">
        <w:t>.</w:t>
      </w:r>
      <w:r>
        <w:t xml:space="preserve"> </w:t>
      </w:r>
      <w:r w:rsidRPr="00CB28CF">
        <w:t xml:space="preserve">If </w:t>
      </w:r>
      <w:commentRangeStart w:id="163"/>
      <w:r w:rsidRPr="00CB28CF">
        <w:t>the</w:t>
      </w:r>
      <w:commentRangeEnd w:id="163"/>
      <w:r>
        <w:rPr>
          <w:rStyle w:val="CommentReference"/>
          <w:rFonts w:eastAsiaTheme="minorHAnsi" w:cs="Times New Roman"/>
          <w:b/>
          <w:bCs w:val="0"/>
        </w:rPr>
        <w:commentReference w:id="163"/>
      </w:r>
      <w:r w:rsidRPr="00CB28CF">
        <w:t xml:space="preserve"> </w:t>
      </w:r>
      <w:r>
        <w:t>Seller</w:t>
      </w:r>
      <w:r w:rsidRPr="00CB28CF">
        <w:t xml:space="preserve"> receives </w:t>
      </w:r>
      <w:r>
        <w:t>a Buyer’s Notice of Grounds for Termination</w:t>
      </w:r>
      <w:r w:rsidRPr="00CB28CF">
        <w:t xml:space="preserve"> </w:t>
      </w:r>
      <w:r>
        <w:t>citing one or more of Sections 9.3(a)(iv), (v), (vi) and (vii) as a ground for termination, then the following provisions apply.</w:t>
      </w:r>
    </w:p>
    <w:p w14:paraId="628BE478" w14:textId="77777777" w:rsidR="009F7FBA" w:rsidRPr="00EC683F" w:rsidRDefault="009F7FBA" w:rsidP="009F7FBA">
      <w:pPr>
        <w:pStyle w:val="Heading4"/>
      </w:pPr>
      <w:r w:rsidRPr="00EC683F">
        <w:rPr>
          <w:b/>
        </w:rPr>
        <w:t>Entitlement to Escrow Amount and Escrow Interest</w:t>
      </w:r>
      <w:r w:rsidRPr="00EC683F">
        <w:t>.</w:t>
      </w:r>
      <w:r w:rsidRPr="00EC683F">
        <w:rPr>
          <w:b/>
        </w:rPr>
        <w:t xml:space="preserve"> </w:t>
      </w:r>
      <w:r>
        <w:t>T</w:t>
      </w:r>
      <w:r w:rsidRPr="00EC683F">
        <w:t xml:space="preserve">he Buyer is entitled to the </w:t>
      </w:r>
      <w:r>
        <w:t xml:space="preserve">Escrow Amount and the </w:t>
      </w:r>
      <w:r w:rsidRPr="00EC683F">
        <w:t xml:space="preserve">Escrow Interest. </w:t>
      </w:r>
    </w:p>
    <w:p w14:paraId="2BC8CB87" w14:textId="77777777" w:rsidR="009F7FBA" w:rsidRDefault="009F7FBA" w:rsidP="009F7FBA">
      <w:pPr>
        <w:pStyle w:val="Heading4"/>
      </w:pPr>
      <w:r w:rsidRPr="006A4738">
        <w:rPr>
          <w:rFonts w:cs="Arial"/>
          <w:b/>
        </w:rPr>
        <w:t xml:space="preserve">Payment of </w:t>
      </w:r>
      <w:r>
        <w:rPr>
          <w:rFonts w:cs="Arial"/>
          <w:b/>
        </w:rPr>
        <w:t>Escrow Amount and Escrow Interest</w:t>
      </w:r>
      <w:r w:rsidRPr="00017592">
        <w:rPr>
          <w:rFonts w:cs="Arial"/>
        </w:rPr>
        <w:t>.</w:t>
      </w:r>
      <w:r w:rsidRPr="006A4738">
        <w:rPr>
          <w:rFonts w:cs="Arial"/>
          <w:b/>
        </w:rPr>
        <w:t xml:space="preserve"> </w:t>
      </w:r>
      <w:r>
        <w:t xml:space="preserve">The Buyer and the Seller shall jointly deliver an Escrow Notice to the Escrow Agent no later than three Business Days after the Seller’s receipt of the Buyer’s Notice of Grounds for Termination. In the Escrow Notice, the Buyer and the Seller shall instruct the Escrow Agent </w:t>
      </w:r>
    </w:p>
    <w:p w14:paraId="5134BE27" w14:textId="77777777" w:rsidR="009F7FBA" w:rsidRDefault="009F7FBA" w:rsidP="009F7FBA">
      <w:pPr>
        <w:pStyle w:val="Heading5"/>
      </w:pPr>
      <w:r>
        <w:t xml:space="preserve">to pay the Buyer by wire transfer the amount equal to the sum of the Escrow Amount </w:t>
      </w:r>
      <w:r w:rsidRPr="00E31D29">
        <w:rPr>
          <w:i/>
        </w:rPr>
        <w:t>plus</w:t>
      </w:r>
      <w:r>
        <w:t xml:space="preserve"> the Escrow Interest; </w:t>
      </w:r>
    </w:p>
    <w:p w14:paraId="6F6FBC46" w14:textId="77777777" w:rsidR="009F7FBA" w:rsidRPr="00965CDF" w:rsidRDefault="009F7FBA" w:rsidP="009F7FBA">
      <w:pPr>
        <w:pStyle w:val="Heading5"/>
      </w:pPr>
      <w:r>
        <w:t xml:space="preserve">cause that sum to be received by the Buyer no later than the Business Day after the Escrow Agent’s receipt of the Escrow Notice. </w:t>
      </w:r>
    </w:p>
    <w:p w14:paraId="2C96CF07" w14:textId="410F7E26" w:rsidR="009F7FBA" w:rsidRPr="00965CDF" w:rsidRDefault="009F7FBA" w:rsidP="009F7FBA">
      <w:pPr>
        <w:pStyle w:val="Heading4"/>
      </w:pPr>
      <w:r w:rsidRPr="00646CF1">
        <w:rPr>
          <w:b/>
        </w:rPr>
        <w:lastRenderedPageBreak/>
        <w:t>Effective Date of Termination</w:t>
      </w:r>
      <w:r w:rsidRPr="00965CDF">
        <w:t xml:space="preserve">. </w:t>
      </w:r>
      <w:r>
        <w:t>This Agreement terminates</w:t>
      </w:r>
      <w:r w:rsidRPr="001C2F4A">
        <w:t xml:space="preserve"> when</w:t>
      </w:r>
      <w:r>
        <w:t xml:space="preserve"> the Buyer</w:t>
      </w:r>
      <w:r w:rsidRPr="001C2F4A">
        <w:t xml:space="preserve"> </w:t>
      </w:r>
      <w:r w:rsidR="00AF6B2F">
        <w:t>receives the last of</w:t>
      </w:r>
      <w:r>
        <w:t xml:space="preserve"> the payments that Sections 9.3(d)(i) and (ii) require.</w:t>
      </w:r>
    </w:p>
    <w:p w14:paraId="3091144A" w14:textId="77777777" w:rsidR="009F7FBA" w:rsidRDefault="009F7FBA" w:rsidP="009F7FBA">
      <w:pPr>
        <w:pStyle w:val="Heading4"/>
      </w:pPr>
      <w:r w:rsidRPr="00965CDF">
        <w:rPr>
          <w:b/>
        </w:rPr>
        <w:t>Consequences of Termination</w:t>
      </w:r>
      <w:r w:rsidRPr="00C548AF">
        <w:t>.</w:t>
      </w:r>
      <w:r>
        <w:t xml:space="preserve"> If this Agreement terminates in accordance with Section 9.3(d)(iii), then neither party has any further rights or obligations under this Agreement.</w:t>
      </w:r>
    </w:p>
    <w:p w14:paraId="3289D26E" w14:textId="73302223" w:rsidR="00EA5573" w:rsidRDefault="00EA5573" w:rsidP="00EA5573">
      <w:pPr>
        <w:pStyle w:val="Heading1"/>
        <w:numPr>
          <w:ilvl w:val="0"/>
          <w:numId w:val="1"/>
        </w:numPr>
      </w:pPr>
      <w:r w:rsidRPr="00965CDF">
        <w:t>—</w:t>
      </w:r>
      <w:r>
        <w:t>General Provisions</w:t>
      </w:r>
    </w:p>
    <w:p w14:paraId="6C5A9F20" w14:textId="2713FCAA" w:rsidR="00EA5573" w:rsidRDefault="00EA5573" w:rsidP="00EA5573">
      <w:pPr>
        <w:pStyle w:val="Heading2"/>
        <w:numPr>
          <w:ilvl w:val="1"/>
          <w:numId w:val="1"/>
        </w:numPr>
      </w:pPr>
      <w:r w:rsidRPr="00F60DAF">
        <w:rPr>
          <w:b/>
        </w:rPr>
        <w:t xml:space="preserve">Computation of </w:t>
      </w:r>
      <w:r>
        <w:rPr>
          <w:b/>
        </w:rPr>
        <w:t xml:space="preserve">Amount of </w:t>
      </w:r>
      <w:r w:rsidRPr="00F60DAF">
        <w:rPr>
          <w:b/>
        </w:rPr>
        <w:t>Escrow Interest</w:t>
      </w:r>
      <w:r>
        <w:t xml:space="preserve">. The parties are to compute the amount of Escrow Interest to be paid in accordance with any provision in this Agreement </w:t>
      </w:r>
    </w:p>
    <w:p w14:paraId="6B976E4E" w14:textId="77777777" w:rsidR="00EA5573" w:rsidRDefault="00EA5573" w:rsidP="00EA5573">
      <w:pPr>
        <w:pStyle w:val="Heading3"/>
        <w:numPr>
          <w:ilvl w:val="2"/>
          <w:numId w:val="1"/>
        </w:numPr>
      </w:pPr>
      <w:r>
        <w:t>as of the day the Escrow Agent receives the applicable Escrow Notice instructing the Escrow Agent to pay the Escrow Interest; and</w:t>
      </w:r>
    </w:p>
    <w:p w14:paraId="2B6FA4E4" w14:textId="77777777" w:rsidR="00EA5573" w:rsidRPr="004A1840" w:rsidRDefault="00EA5573" w:rsidP="00EA5573">
      <w:pPr>
        <w:pStyle w:val="Heading3"/>
        <w:numPr>
          <w:ilvl w:val="2"/>
          <w:numId w:val="1"/>
        </w:numPr>
      </w:pPr>
      <w:r>
        <w:t>with respect to each Escrow Notice instructing the Escrow Agent to pay the Escrow Interest.</w:t>
      </w:r>
    </w:p>
    <w:p w14:paraId="751590B9" w14:textId="0136002B" w:rsidR="00EA5573" w:rsidRDefault="00EA5573" w:rsidP="00EA5573">
      <w:pPr>
        <w:pStyle w:val="Heading2"/>
        <w:numPr>
          <w:ilvl w:val="1"/>
          <w:numId w:val="1"/>
        </w:numPr>
      </w:pPr>
      <w:r w:rsidRPr="00AD75D9">
        <w:rPr>
          <w:b/>
        </w:rPr>
        <w:t>Merger</w:t>
      </w:r>
      <w:r>
        <w:t xml:space="preserve">. This Agreement constitutes the final, exclusive agreement </w:t>
      </w:r>
      <w:commentRangeStart w:id="164"/>
      <w:r>
        <w:t>between</w:t>
      </w:r>
      <w:commentRangeEnd w:id="164"/>
      <w:r>
        <w:rPr>
          <w:rStyle w:val="CommentReference"/>
          <w:rFonts w:cs="Times New Roman"/>
          <w:bCs w:val="0"/>
          <w:iCs w:val="0"/>
        </w:rPr>
        <w:commentReference w:id="164"/>
      </w:r>
      <w:r>
        <w:t xml:space="preserve"> the parties on the matters stated in this Agreement. All earlier and contemporaneous negotiations and agreements between the parties on the matters stated in this Agreement are expressly merged into and superseded by this Agreement.</w:t>
      </w:r>
    </w:p>
    <w:p w14:paraId="44D0BB42" w14:textId="658902FB" w:rsidR="00EA5573" w:rsidRDefault="00EA5573" w:rsidP="00EA5573">
      <w:pPr>
        <w:pStyle w:val="Heading2"/>
        <w:numPr>
          <w:ilvl w:val="1"/>
          <w:numId w:val="1"/>
        </w:numPr>
      </w:pPr>
      <w:r>
        <w:rPr>
          <w:b/>
        </w:rPr>
        <w:t>Severability</w:t>
      </w:r>
      <w:r w:rsidRPr="00EA5573">
        <w:t>.</w:t>
      </w:r>
      <w:r>
        <w:rPr>
          <w:b/>
        </w:rPr>
        <w:t xml:space="preserve"> </w:t>
      </w:r>
      <w:r>
        <w:t>If any provision of this Agreement is determined to be illegal or unenforceable, the remaining provisions of this Agreement remain in full force, if the essential provisions of this Agreement for each party remain legal and enforceable.</w:t>
      </w:r>
    </w:p>
    <w:p w14:paraId="2090DE45" w14:textId="54443C7C" w:rsidR="00EA5573" w:rsidRDefault="006F4491" w:rsidP="00EA5573">
      <w:pPr>
        <w:ind w:left="2160" w:hanging="2160"/>
      </w:pPr>
      <w:r>
        <w:rPr>
          <w:noProof/>
        </w:rPr>
        <mc:AlternateContent>
          <mc:Choice Requires="wps">
            <w:drawing>
              <wp:anchor distT="0" distB="0" distL="114300" distR="114300" simplePos="0" relativeHeight="251660288" behindDoc="0" locked="0" layoutInCell="1" allowOverlap="1" wp14:anchorId="0B2EB103" wp14:editId="18EA4264">
                <wp:simplePos x="0" y="0"/>
                <wp:positionH relativeFrom="column">
                  <wp:posOffset>114300</wp:posOffset>
                </wp:positionH>
                <wp:positionV relativeFrom="paragraph">
                  <wp:posOffset>86360</wp:posOffset>
                </wp:positionV>
                <wp:extent cx="6411595" cy="2510790"/>
                <wp:effectExtent l="0" t="0" r="27305" b="22860"/>
                <wp:wrapNone/>
                <wp:docPr id="2" name="Straight Connector 2"/>
                <wp:cNvGraphicFramePr/>
                <a:graphic xmlns:a="http://schemas.openxmlformats.org/drawingml/2006/main">
                  <a:graphicData uri="http://schemas.microsoft.com/office/word/2010/wordprocessingShape">
                    <wps:wsp>
                      <wps:cNvCnPr/>
                      <wps:spPr>
                        <a:xfrm flipH="1">
                          <a:off x="0" y="0"/>
                          <a:ext cx="6411595" cy="25107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C48B54" id="Straight Connector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6.8pt" to="513.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" strokecolor="black [3200]" strokeweight=".5pt">
                <v:stroke joinstyle="miter"/>
              </v:line>
            </w:pict>
          </mc:Fallback>
        </mc:AlternateContent>
      </w:r>
      <w:r w:rsidR="00EA5573">
        <w:rPr>
          <w:noProof/>
        </w:rPr>
        <mc:AlternateContent>
          <mc:Choice Requires="wps">
            <w:drawing>
              <wp:anchor distT="0" distB="0" distL="114300" distR="114300" simplePos="0" relativeHeight="251659264" behindDoc="0" locked="0" layoutInCell="1" allowOverlap="1" wp14:anchorId="63913B75" wp14:editId="2EAD4A4B">
                <wp:simplePos x="0" y="0"/>
                <wp:positionH relativeFrom="column">
                  <wp:posOffset>16932</wp:posOffset>
                </wp:positionH>
                <wp:positionV relativeFrom="paragraph">
                  <wp:posOffset>63500</wp:posOffset>
                </wp:positionV>
                <wp:extent cx="6510867" cy="25400"/>
                <wp:effectExtent l="0" t="0" r="23495" b="31750"/>
                <wp:wrapNone/>
                <wp:docPr id="1" name="Straight Connector 1"/>
                <wp:cNvGraphicFramePr/>
                <a:graphic xmlns:a="http://schemas.openxmlformats.org/drawingml/2006/main">
                  <a:graphicData uri="http://schemas.microsoft.com/office/word/2010/wordprocessingShape">
                    <wps:wsp>
                      <wps:cNvCnPr/>
                      <wps:spPr>
                        <a:xfrm flipV="1">
                          <a:off x="0" y="0"/>
                          <a:ext cx="6510867" cy="25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8606CA8"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35pt,5pt" to="51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" strokecolor="black [3200]" strokeweight=".5pt">
                <v:stroke joinstyle="miter"/>
              </v:line>
            </w:pict>
          </mc:Fallback>
        </mc:AlternateContent>
      </w:r>
    </w:p>
    <w:p w14:paraId="70ABBE67" w14:textId="77777777" w:rsidR="00EA5573" w:rsidRDefault="00EA5573">
      <w:pPr>
        <w:ind w:left="2160" w:hanging="1440"/>
      </w:pPr>
    </w:p>
    <w:p w14:paraId="07B45E3F" w14:textId="77777777" w:rsidR="00EA5573" w:rsidRDefault="00EA5573">
      <w:pPr>
        <w:ind w:left="2160" w:hanging="1440"/>
      </w:pPr>
    </w:p>
    <w:p w14:paraId="2D904EDC" w14:textId="77777777" w:rsidR="00EA5573" w:rsidRDefault="00EA5573">
      <w:pPr>
        <w:ind w:left="2160" w:hanging="1440"/>
      </w:pPr>
    </w:p>
    <w:p w14:paraId="142E1BB3" w14:textId="77777777" w:rsidR="00EA5573" w:rsidRDefault="00EA5573">
      <w:pPr>
        <w:ind w:left="2160" w:hanging="1440"/>
      </w:pPr>
    </w:p>
    <w:p w14:paraId="47E96A55" w14:textId="25CF4B11" w:rsidR="00EA5573" w:rsidDel="006F4491" w:rsidRDefault="00EA5573">
      <w:pPr>
        <w:ind w:left="2160" w:hanging="1440"/>
        <w:rPr>
          <w:del w:id="165" w:author="TLS" w:date="2014-12-02T12:32:00Z"/>
        </w:rPr>
      </w:pPr>
    </w:p>
    <w:p w14:paraId="60A12395" w14:textId="296587C9" w:rsidR="00EA5573" w:rsidDel="006F4491" w:rsidRDefault="00EA5573">
      <w:pPr>
        <w:ind w:left="2160" w:hanging="1440"/>
        <w:rPr>
          <w:del w:id="166" w:author="TLS" w:date="2014-12-02T12:32:00Z"/>
        </w:rPr>
      </w:pPr>
    </w:p>
    <w:p w14:paraId="20DEE9C4" w14:textId="3716F433" w:rsidR="00EA5573" w:rsidDel="006F4491" w:rsidRDefault="00EA5573">
      <w:pPr>
        <w:ind w:left="2160" w:hanging="1440"/>
        <w:rPr>
          <w:del w:id="167" w:author="TLS" w:date="2014-12-02T12:32:00Z"/>
        </w:rPr>
      </w:pPr>
    </w:p>
    <w:p w14:paraId="22BAC77E" w14:textId="77777777" w:rsidR="00EA5573" w:rsidRDefault="00EA5573">
      <w:pPr>
        <w:ind w:left="2160" w:hanging="1440"/>
      </w:pPr>
    </w:p>
    <w:p w14:paraId="7283E498" w14:textId="77777777" w:rsidR="00EA5573" w:rsidRDefault="00EA5573">
      <w:pPr>
        <w:ind w:left="2160" w:hanging="1440"/>
      </w:pPr>
    </w:p>
    <w:p w14:paraId="48E5816C" w14:textId="4F53C4E2" w:rsidR="00EA5573" w:rsidRDefault="00EA5573" w:rsidP="00EA5573">
      <w:pPr>
        <w:ind w:left="2160" w:hanging="2160"/>
      </w:pPr>
      <w:r>
        <w:rPr>
          <w:noProof/>
        </w:rPr>
        <mc:AlternateContent>
          <mc:Choice Requires="wps">
            <w:drawing>
              <wp:anchor distT="0" distB="0" distL="114300" distR="114300" simplePos="0" relativeHeight="251661312" behindDoc="0" locked="0" layoutInCell="1" allowOverlap="1" wp14:anchorId="5BB4FE4C" wp14:editId="664B816C">
                <wp:simplePos x="0" y="0"/>
                <wp:positionH relativeFrom="column">
                  <wp:posOffset>93133</wp:posOffset>
                </wp:positionH>
                <wp:positionV relativeFrom="paragraph">
                  <wp:posOffset>139277</wp:posOffset>
                </wp:positionV>
                <wp:extent cx="6544734" cy="25400"/>
                <wp:effectExtent l="0" t="0" r="27940" b="31750"/>
                <wp:wrapNone/>
                <wp:docPr id="3" name="Straight Connector 3"/>
                <wp:cNvGraphicFramePr/>
                <a:graphic xmlns:a="http://schemas.openxmlformats.org/drawingml/2006/main">
                  <a:graphicData uri="http://schemas.microsoft.com/office/word/2010/wordprocessingShape">
                    <wps:wsp>
                      <wps:cNvCnPr/>
                      <wps:spPr>
                        <a:xfrm>
                          <a:off x="0" y="0"/>
                          <a:ext cx="6544734" cy="25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BD0C3B"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35pt,10.95pt" to="522.7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" strokecolor="black [3200]" strokeweight=".5pt">
                <v:stroke joinstyle="miter"/>
              </v:line>
            </w:pict>
          </mc:Fallback>
        </mc:AlternateContent>
      </w:r>
    </w:p>
    <w:p w14:paraId="6E01C2D4" w14:textId="77777777" w:rsidR="006F4491" w:rsidRPr="006F4491" w:rsidRDefault="006F4491" w:rsidP="006F4491">
      <w:pPr>
        <w:pStyle w:val="Heading2"/>
        <w:numPr>
          <w:ilvl w:val="1"/>
          <w:numId w:val="1"/>
        </w:numPr>
        <w:tabs>
          <w:tab w:val="clear" w:pos="1440"/>
          <w:tab w:val="num" w:pos="748"/>
        </w:tabs>
        <w:rPr>
          <w:ins w:id="168" w:author="TLS" w:date="2014-12-02T12:33:00Z"/>
        </w:rPr>
      </w:pPr>
      <w:ins w:id="169" w:author="TLS" w:date="2014-12-02T12:33:00Z">
        <w:r w:rsidRPr="006F4491">
          <w:rPr>
            <w:b/>
          </w:rPr>
          <w:lastRenderedPageBreak/>
          <w:t>Assignment and Delegation</w:t>
        </w:r>
        <w:r w:rsidRPr="006F4491">
          <w:t xml:space="preserve">. The Buyer shall not assign its rights or </w:t>
        </w:r>
        <w:commentRangeStart w:id="170"/>
        <w:r w:rsidRPr="006F4491">
          <w:t>delegate</w:t>
        </w:r>
      </w:ins>
      <w:commentRangeEnd w:id="170"/>
      <w:ins w:id="171" w:author="TLS" w:date="2014-12-02T12:34:00Z">
        <w:r>
          <w:rPr>
            <w:rStyle w:val="CommentReference"/>
            <w:rFonts w:eastAsiaTheme="minorHAnsi" w:cs="Times New Roman"/>
            <w:bCs w:val="0"/>
            <w:iCs w:val="0"/>
          </w:rPr>
          <w:commentReference w:id="170"/>
        </w:r>
      </w:ins>
      <w:ins w:id="173" w:author="TLS" w:date="2014-12-02T12:33:00Z">
        <w:r w:rsidRPr="006F4491">
          <w:t xml:space="preserve"> its performance under this Agreement. Any purported assignment or delegation in violation of this provision is void. </w:t>
        </w:r>
      </w:ins>
    </w:p>
    <w:p w14:paraId="5C2207C4" w14:textId="3A678D76" w:rsidR="00EA5573" w:rsidRPr="006F4491" w:rsidDel="006F4491" w:rsidRDefault="00EA5573">
      <w:pPr>
        <w:ind w:left="2160" w:hanging="1440"/>
        <w:rPr>
          <w:del w:id="174" w:author="TLS" w:date="2014-12-02T12:32:00Z"/>
          <w:rFonts w:eastAsia="Times New Roman" w:cs="Arial"/>
          <w:b/>
          <w:szCs w:val="28"/>
        </w:rPr>
      </w:pPr>
      <w:del w:id="175" w:author="TLS" w:date="2014-12-02T12:32:00Z">
        <w:r w:rsidRPr="006F4491" w:rsidDel="006F4491">
          <w:rPr>
            <w:b/>
          </w:rPr>
          <w:br w:type="page"/>
        </w:r>
      </w:del>
    </w:p>
    <w:p w14:paraId="3B735401" w14:textId="31AAB485" w:rsidR="00EA5573" w:rsidRPr="006F4491" w:rsidDel="006F4491" w:rsidRDefault="00EA5573" w:rsidP="006F4491">
      <w:pPr>
        <w:ind w:left="2160" w:hanging="1440"/>
        <w:rPr>
          <w:del w:id="176" w:author="TLS" w:date="2014-12-02T12:32:00Z"/>
          <w:b/>
        </w:rPr>
      </w:pPr>
    </w:p>
    <w:p w14:paraId="5E23CC98" w14:textId="1DBB6F69" w:rsidR="00EA5573" w:rsidRPr="006F4491" w:rsidRDefault="00EA5573" w:rsidP="00EA5573">
      <w:pPr>
        <w:pStyle w:val="Heading2"/>
        <w:numPr>
          <w:ilvl w:val="1"/>
          <w:numId w:val="1"/>
        </w:numPr>
      </w:pPr>
      <w:r w:rsidRPr="006F4491">
        <w:rPr>
          <w:b/>
        </w:rPr>
        <w:t>Amendments</w:t>
      </w:r>
      <w:r w:rsidRPr="006F4491">
        <w:t>. The parties may amend this Agreement only by the parties’ written agreement that identifies itself as an amendment to this Agreement.</w:t>
      </w:r>
    </w:p>
    <w:p w14:paraId="575DF780" w14:textId="77777777" w:rsidR="00EA5573" w:rsidRDefault="00EA5573" w:rsidP="00EA5573">
      <w:pPr>
        <w:pStyle w:val="BodyText1stIndent-Single"/>
      </w:pPr>
      <w:r>
        <w:t>To evidence the parties’ agreement to this Agreement, they have executed and delivered it on the date stated in the preamble.</w:t>
      </w:r>
    </w:p>
    <w:p w14:paraId="7A369972" w14:textId="77777777" w:rsidR="00EA5573" w:rsidRDefault="00EA5573" w:rsidP="00EA5573">
      <w:pPr>
        <w:pStyle w:val="Signature-PartyRole"/>
      </w:pPr>
      <w:r>
        <w:t>Seller</w:t>
      </w:r>
    </w:p>
    <w:p w14:paraId="1BA99231" w14:textId="77777777" w:rsidR="00EA5573" w:rsidRPr="007E0C0B" w:rsidRDefault="00EA5573" w:rsidP="00EA5573">
      <w:pPr>
        <w:pStyle w:val="SignaturePartyName"/>
      </w:pPr>
      <w:r>
        <w:t>Supersonic Wings Corp.</w:t>
      </w:r>
    </w:p>
    <w:p w14:paraId="535A2B4E" w14:textId="77777777" w:rsidR="00EA5573" w:rsidRDefault="00EA5573" w:rsidP="00EA5573">
      <w:pPr>
        <w:pStyle w:val="SignaturePartyName"/>
      </w:pPr>
    </w:p>
    <w:p w14:paraId="453C3071" w14:textId="77777777" w:rsidR="00EA5573" w:rsidRDefault="00EA5573" w:rsidP="00EA5573">
      <w:pPr>
        <w:pStyle w:val="SignatureTabLine"/>
      </w:pPr>
      <w:r>
        <w:t>By:</w:t>
      </w:r>
      <w:r w:rsidRPr="00CC55E2">
        <w:tab/>
      </w:r>
    </w:p>
    <w:p w14:paraId="311B487A" w14:textId="77777777" w:rsidR="00EA5573" w:rsidRDefault="00EA5573" w:rsidP="00EA5573">
      <w:pPr>
        <w:pStyle w:val="Signature-authorizednameandtitle"/>
      </w:pPr>
      <w:r>
        <w:t>Sam Samson, President</w:t>
      </w:r>
    </w:p>
    <w:p w14:paraId="7EB83999" w14:textId="77777777" w:rsidR="00EA5573" w:rsidRDefault="00EA5573" w:rsidP="00EA5573">
      <w:pPr>
        <w:pStyle w:val="Signature-authorizednameandtitle"/>
      </w:pPr>
    </w:p>
    <w:p w14:paraId="7C869525" w14:textId="77777777" w:rsidR="00EA5573" w:rsidRDefault="00EA5573" w:rsidP="00EA5573">
      <w:pPr>
        <w:pStyle w:val="Signature-PartyRole"/>
      </w:pPr>
      <w:r>
        <w:t>Buyer</w:t>
      </w:r>
    </w:p>
    <w:p w14:paraId="5214A24E" w14:textId="77777777" w:rsidR="00EA5573" w:rsidRDefault="00EA5573" w:rsidP="00EA5573">
      <w:pPr>
        <w:pStyle w:val="SignaturePartyName"/>
      </w:pPr>
      <w:r>
        <w:t>Fly-by-Night Aviation, Inc.</w:t>
      </w:r>
    </w:p>
    <w:p w14:paraId="7CA35988" w14:textId="77777777" w:rsidR="00EA5573" w:rsidRDefault="00EA5573" w:rsidP="00EA5573">
      <w:pPr>
        <w:pStyle w:val="SignaturePartyName"/>
      </w:pPr>
    </w:p>
    <w:p w14:paraId="21AEB663" w14:textId="77777777" w:rsidR="00EA5573" w:rsidRDefault="00EA5573" w:rsidP="00EA5573">
      <w:pPr>
        <w:pStyle w:val="SignatureTabLine"/>
      </w:pPr>
      <w:r>
        <w:t>By:</w:t>
      </w:r>
      <w:r>
        <w:tab/>
      </w:r>
    </w:p>
    <w:p w14:paraId="099A9CF3" w14:textId="17AA1CB3" w:rsidR="009F7FBA" w:rsidRPr="0035444C" w:rsidRDefault="0035444C" w:rsidP="0035444C">
      <w:pPr>
        <w:pStyle w:val="Heading1"/>
        <w:numPr>
          <w:ilvl w:val="0"/>
          <w:numId w:val="0"/>
        </w:numPr>
        <w:ind w:left="4680"/>
        <w:jc w:val="left"/>
        <w:rPr>
          <w:b w:val="0"/>
        </w:rPr>
      </w:pPr>
      <w:r w:rsidRPr="0035444C">
        <w:rPr>
          <w:b w:val="0"/>
        </w:rPr>
        <w:t>Horatio Flighty, President</w:t>
      </w:r>
    </w:p>
    <w:sectPr w:rsidR="009F7FBA" w:rsidRPr="0035444C" w:rsidSect="00740CBD">
      <w:headerReference w:type="even" r:id="rId12"/>
      <w:headerReference w:type="default" r:id="rId13"/>
      <w:footerReference w:type="first" r:id="rId14"/>
      <w:pgSz w:w="12240" w:h="15840"/>
      <w:pgMar w:top="1440" w:right="1440" w:bottom="1440" w:left="1440" w:header="720" w:footer="720" w:gutter="0"/>
      <w:pgNumType w:start="1"/>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DC" w:date="2014-04-20T16:53:00Z" w:initials="DC">
    <w:p w14:paraId="616B3D85" w14:textId="77777777" w:rsidR="009F7FBA" w:rsidRDefault="009F7FBA">
      <w:pPr>
        <w:pStyle w:val="CommentText"/>
      </w:pPr>
      <w:r>
        <w:rPr>
          <w:rStyle w:val="CommentReference"/>
        </w:rPr>
        <w:annotationRef/>
      </w:r>
    </w:p>
    <w:p w14:paraId="001B1AE1" w14:textId="54A77600" w:rsidR="009F7FBA" w:rsidRPr="001A4C1E" w:rsidRDefault="009F7FBA">
      <w:pPr>
        <w:pStyle w:val="CommentText"/>
      </w:pPr>
      <w:r>
        <w:t xml:space="preserve">Through their research, the students should determine that the stockholders of the Seller must </w:t>
      </w:r>
      <w:r w:rsidRPr="001A4C1E">
        <w:rPr>
          <w:i/>
        </w:rPr>
        <w:t>consent to</w:t>
      </w:r>
      <w:r>
        <w:t xml:space="preserve"> the transaction because the Seller is selling </w:t>
      </w:r>
      <w:r>
        <w:rPr>
          <w:i/>
        </w:rPr>
        <w:t>substantially all of its assets.</w:t>
      </w:r>
      <w:r>
        <w:t xml:space="preserve"> This fact requires revision to both Section 3.4 and Section 3.5. Students sometimes ignore Section 3.4 because the original version does not include the word Consent</w:t>
      </w:r>
    </w:p>
    <w:p w14:paraId="0BDCB14C" w14:textId="77777777" w:rsidR="009F7FBA" w:rsidRDefault="009F7FBA">
      <w:pPr>
        <w:pStyle w:val="CommentText"/>
      </w:pPr>
    </w:p>
    <w:p w14:paraId="282BF09F" w14:textId="6A23F280" w:rsidR="009F7FBA" w:rsidRDefault="009F7FBA">
      <w:pPr>
        <w:pStyle w:val="CommentText"/>
        <w:rPr>
          <w:i/>
        </w:rPr>
      </w:pPr>
      <w:r>
        <w:t xml:space="preserve">An alternative way to draft the need for stockholder Consent would be to precede the beginning of the sentence with the following language: </w:t>
      </w:r>
      <w:r w:rsidRPr="00555598">
        <w:rPr>
          <w:i/>
        </w:rPr>
        <w:t xml:space="preserve">Except for the Consent of the Seller's stockholders, </w:t>
      </w:r>
      <w:r>
        <w:rPr>
          <w:i/>
        </w:rPr>
        <w:t>neither</w:t>
      </w:r>
    </w:p>
    <w:p w14:paraId="005102C1" w14:textId="77777777" w:rsidR="009F7FBA" w:rsidRDefault="009F7FBA">
      <w:pPr>
        <w:pStyle w:val="CommentText"/>
        <w:rPr>
          <w:i/>
        </w:rPr>
      </w:pPr>
    </w:p>
    <w:p w14:paraId="0CB4FF49" w14:textId="00106452" w:rsidR="009F7FBA" w:rsidRDefault="009F7FBA">
      <w:pPr>
        <w:pStyle w:val="CommentText"/>
      </w:pPr>
      <w:r>
        <w:t>Both versions are imprecise</w:t>
      </w:r>
      <w:r>
        <w:rPr>
          <w:i/>
        </w:rPr>
        <w:t>.</w:t>
      </w:r>
      <w:r>
        <w:t xml:space="preserve"> The </w:t>
      </w:r>
      <w:r w:rsidRPr="00555598">
        <w:t>stockholders' Consent</w:t>
      </w:r>
      <w:r>
        <w:t xml:space="preserve"> that is only required for the Closing, not for the execution and delivery of the Agreement.</w:t>
      </w:r>
    </w:p>
    <w:p w14:paraId="0A9BB4B1" w14:textId="77777777" w:rsidR="009F7FBA" w:rsidRDefault="009F7FBA">
      <w:pPr>
        <w:pStyle w:val="CommentText"/>
      </w:pPr>
    </w:p>
    <w:p w14:paraId="5097FBF2" w14:textId="2AA0DB38" w:rsidR="009F7FBA" w:rsidRDefault="009F7FBA">
      <w:pPr>
        <w:pStyle w:val="CommentText"/>
      </w:pPr>
      <w:r>
        <w:t>The correct way to draft this representation would be to bifurcate, so that the first subsection addressed the issues in the representation as of the time of the execution and the delivery of the Agreement. This representation would be flat. The 2nd part of the representation is with respect to the future and is therefore, generally, not appropriate as a representation. Nonetheless, it appears this way in every contract. At least two arguments could be made that it is correct as is.</w:t>
      </w:r>
    </w:p>
    <w:p w14:paraId="1104EC37" w14:textId="77777777" w:rsidR="009F7FBA" w:rsidRDefault="009F7FBA">
      <w:pPr>
        <w:pStyle w:val="CommentText"/>
      </w:pPr>
    </w:p>
    <w:p w14:paraId="3EBA763A" w14:textId="6D143089" w:rsidR="009F7FBA" w:rsidRDefault="009F7FBA">
      <w:pPr>
        <w:pStyle w:val="CommentText"/>
      </w:pPr>
      <w:r>
        <w:t>First, the Seller could argue that it has special, detailed knowledge and fits within one of the exceptions to the general rule. (</w:t>
      </w:r>
      <w:r w:rsidRPr="00945F6C">
        <w:rPr>
          <w:i/>
        </w:rPr>
        <w:t>Drafting Contracts</w:t>
      </w:r>
      <w:r>
        <w:t>, page 140.)</w:t>
      </w:r>
    </w:p>
    <w:p w14:paraId="774CA25A" w14:textId="77777777" w:rsidR="009F7FBA" w:rsidRDefault="009F7FBA">
      <w:pPr>
        <w:pStyle w:val="CommentText"/>
      </w:pPr>
    </w:p>
    <w:p w14:paraId="065AC4BA" w14:textId="62F20C0E" w:rsidR="009F7FBA" w:rsidRDefault="009F7FBA">
      <w:pPr>
        <w:pStyle w:val="CommentText"/>
      </w:pPr>
      <w:r>
        <w:t>Second, the Seller might contend that the statement is not a representation and warranty, but only a warranty. Warranties, of course, may be given with respect to the future.</w:t>
      </w:r>
    </w:p>
    <w:p w14:paraId="6C1705C1" w14:textId="77777777" w:rsidR="009F7FBA" w:rsidRDefault="009F7FBA">
      <w:pPr>
        <w:pStyle w:val="CommentText"/>
      </w:pPr>
    </w:p>
    <w:p w14:paraId="6E6B4326" w14:textId="03A5529F" w:rsidR="009F7FBA" w:rsidRPr="00945F6C" w:rsidRDefault="009F7FBA">
      <w:pPr>
        <w:pStyle w:val="CommentText"/>
      </w:pPr>
      <w:r>
        <w:t>Another way to address the futurity of the representation would be to make it subject to a knowledge qualifier. Never seen it, and I don't know anyone who has.</w:t>
      </w:r>
    </w:p>
  </w:comment>
  <w:comment w:id="25" w:author="DC" w:date="2014-04-20T16:26:00Z" w:initials="DC">
    <w:p w14:paraId="1D05AED1" w14:textId="3B7312D6" w:rsidR="009F7FBA" w:rsidRDefault="009F7FBA">
      <w:pPr>
        <w:pStyle w:val="CommentText"/>
      </w:pPr>
      <w:r>
        <w:rPr>
          <w:rStyle w:val="CommentReference"/>
        </w:rPr>
        <w:annotationRef/>
      </w:r>
      <w:r>
        <w:t>No substantive changes. I am an inveterate reviser.</w:t>
      </w:r>
    </w:p>
  </w:comment>
  <w:comment w:id="37" w:author="DC" w:date="2014-04-20T16:26:00Z" w:initials="DC">
    <w:p w14:paraId="19207088" w14:textId="0E2BD8DA" w:rsidR="009F7FBA" w:rsidRDefault="009F7FBA">
      <w:pPr>
        <w:pStyle w:val="CommentText"/>
      </w:pPr>
      <w:r>
        <w:rPr>
          <w:rStyle w:val="CommentReference"/>
        </w:rPr>
        <w:annotationRef/>
      </w:r>
      <w:r>
        <w:t xml:space="preserve">Both </w:t>
      </w:r>
      <w:r w:rsidRPr="005C7704">
        <w:rPr>
          <w:i/>
        </w:rPr>
        <w:t>each</w:t>
      </w:r>
      <w:r>
        <w:t xml:space="preserve"> and </w:t>
      </w:r>
      <w:r w:rsidRPr="005C7704">
        <w:rPr>
          <w:i/>
        </w:rPr>
        <w:t>every</w:t>
      </w:r>
      <w:r>
        <w:t xml:space="preserve"> will require the Seller to list all Contracts, but </w:t>
      </w:r>
      <w:r w:rsidRPr="005C7704">
        <w:rPr>
          <w:i/>
        </w:rPr>
        <w:t>every</w:t>
      </w:r>
      <w:r>
        <w:t xml:space="preserve"> is better in this sentence because it conveys the connotation of </w:t>
      </w:r>
      <w:r w:rsidRPr="005C7704">
        <w:rPr>
          <w:i/>
        </w:rPr>
        <w:t>all</w:t>
      </w:r>
      <w:r>
        <w:t>.</w:t>
      </w:r>
    </w:p>
    <w:p w14:paraId="7A72407F" w14:textId="77777777" w:rsidR="009F7FBA" w:rsidRDefault="009F7FBA">
      <w:pPr>
        <w:pStyle w:val="CommentText"/>
      </w:pPr>
    </w:p>
    <w:p w14:paraId="33BF080C" w14:textId="1F6AE0F1" w:rsidR="009F7FBA" w:rsidRDefault="009F7FBA">
      <w:pPr>
        <w:pStyle w:val="CommentText"/>
      </w:pPr>
      <w:r>
        <w:t>This representation and warranty could not be subject to any materiality qualifier.</w:t>
      </w:r>
    </w:p>
    <w:p w14:paraId="1173B81D" w14:textId="5F025403" w:rsidR="009F7FBA" w:rsidRDefault="009F7FBA" w:rsidP="00973239">
      <w:pPr>
        <w:pStyle w:val="CommentText"/>
        <w:numPr>
          <w:ilvl w:val="0"/>
          <w:numId w:val="23"/>
        </w:numPr>
      </w:pPr>
      <w:r>
        <w:t xml:space="preserve">  In Exercise 31-2, paragraph 1 states that Wings is not in default under the Pilot Agreement but is in default under the Maintenance Agreement. In addition, Paragraph 24 states that there are no defaults under the Purchase Offer or the Escrow Agreement.</w:t>
      </w:r>
    </w:p>
    <w:p w14:paraId="71E6359B" w14:textId="48720329" w:rsidR="009F7FBA" w:rsidRDefault="009F7FBA" w:rsidP="00973239">
      <w:pPr>
        <w:pStyle w:val="CommentText"/>
        <w:numPr>
          <w:ilvl w:val="0"/>
          <w:numId w:val="23"/>
        </w:numPr>
      </w:pPr>
      <w:r>
        <w:t xml:space="preserve">  No other fact in either memorandum addresses this issue and students have been told that</w:t>
      </w:r>
      <w:r w:rsidRPr="006E3C1F">
        <w:rPr>
          <w:i/>
        </w:rPr>
        <w:t xml:space="preserve"> the only facts that exist are those that you know.</w:t>
      </w:r>
      <w:r>
        <w:t xml:space="preserve"> Exercise 31-2, Paragraph 16.</w:t>
      </w:r>
    </w:p>
  </w:comment>
  <w:comment w:id="49" w:author="DC" w:date="2014-04-20T16:29:00Z" w:initials="DC">
    <w:p w14:paraId="472D3BDD" w14:textId="50652FE7" w:rsidR="009F7FBA" w:rsidRDefault="009F7FBA">
      <w:pPr>
        <w:pStyle w:val="CommentText"/>
      </w:pPr>
      <w:r>
        <w:rPr>
          <w:rStyle w:val="CommentReference"/>
        </w:rPr>
        <w:annotationRef/>
      </w:r>
      <w:r>
        <w:t xml:space="preserve">In Exercise 31-2, the only information that the students had with respect to the Engines is that they were </w:t>
      </w:r>
      <w:r w:rsidRPr="005C7704">
        <w:rPr>
          <w:i/>
        </w:rPr>
        <w:t>only in adequate condition</w:t>
      </w:r>
      <w:r>
        <w:t>. With the new information in Exercise 31-3, the contract must distinguish the condition of the two Engines.</w:t>
      </w:r>
    </w:p>
  </w:comment>
  <w:comment w:id="57" w:author="DC" w:date="2014-04-20T16:36:00Z" w:initials="DC">
    <w:p w14:paraId="48C63A6D" w14:textId="704B4440" w:rsidR="009F7FBA" w:rsidRDefault="009F7FBA">
      <w:pPr>
        <w:pStyle w:val="CommentText"/>
      </w:pPr>
      <w:r>
        <w:rPr>
          <w:rStyle w:val="CommentReference"/>
        </w:rPr>
        <w:annotationRef/>
      </w:r>
      <w:r>
        <w:t>These changes reflect the facts in the Icarus I-800 Specifications on page 488 in the textbook.</w:t>
      </w:r>
    </w:p>
  </w:comment>
  <w:comment w:id="84" w:author="DC" w:date="2014-04-20T16:47:00Z" w:initials="DC">
    <w:p w14:paraId="09796D61" w14:textId="157E1588" w:rsidR="009F7FBA" w:rsidRDefault="009F7FBA">
      <w:pPr>
        <w:pStyle w:val="CommentText"/>
      </w:pPr>
      <w:r>
        <w:rPr>
          <w:rStyle w:val="CommentReference"/>
        </w:rPr>
        <w:annotationRef/>
      </w:r>
      <w:r>
        <w:t>This representation and warranty reflects the facts in Paragraph 2 in the memorandum to D. Fender. It is customary to include a parallel representation and warranty by the Buyer.</w:t>
      </w:r>
    </w:p>
  </w:comment>
  <w:comment w:id="101" w:author="DC" w:date="2014-04-21T11:14:00Z" w:initials="DC">
    <w:p w14:paraId="25403F1E" w14:textId="7B4DAB4D" w:rsidR="009F7FBA" w:rsidRDefault="009F7FBA">
      <w:pPr>
        <w:pStyle w:val="CommentText"/>
      </w:pPr>
      <w:r>
        <w:rPr>
          <w:rStyle w:val="CommentReference"/>
        </w:rPr>
        <w:annotationRef/>
      </w:r>
      <w:r>
        <w:t>No NY statute requires shareholder approval for a purchase. Therefore, these provisions include no provision for Consent.</w:t>
      </w:r>
    </w:p>
    <w:p w14:paraId="72021BC1" w14:textId="77777777" w:rsidR="009F7FBA" w:rsidRDefault="009F7FBA">
      <w:pPr>
        <w:pStyle w:val="CommentText"/>
      </w:pPr>
    </w:p>
    <w:p w14:paraId="7354C37F" w14:textId="60445D3A" w:rsidR="009F7FBA" w:rsidRDefault="009F7FBA">
      <w:pPr>
        <w:pStyle w:val="CommentText"/>
      </w:pPr>
      <w:r>
        <w:t>Esoteric and pedantic</w:t>
      </w:r>
    </w:p>
    <w:p w14:paraId="74422E61" w14:textId="77777777" w:rsidR="009F7FBA" w:rsidRDefault="009F7FBA">
      <w:pPr>
        <w:pStyle w:val="CommentText"/>
      </w:pPr>
    </w:p>
    <w:p w14:paraId="00D3E7A7" w14:textId="77777777" w:rsidR="009F7FBA" w:rsidRDefault="009F7FBA">
      <w:pPr>
        <w:pStyle w:val="CommentText"/>
        <w:rPr>
          <w:i/>
        </w:rPr>
      </w:pPr>
      <w:r>
        <w:t xml:space="preserve">The New York Business Corporation Law refers to </w:t>
      </w:r>
      <w:r w:rsidRPr="00BB5E62">
        <w:rPr>
          <w:i/>
        </w:rPr>
        <w:t>shareholders</w:t>
      </w:r>
    </w:p>
    <w:p w14:paraId="117E7CCB" w14:textId="17D0E2D7" w:rsidR="009F7FBA" w:rsidRDefault="009F7FBA">
      <w:pPr>
        <w:pStyle w:val="CommentText"/>
      </w:pPr>
      <w:r>
        <w:t xml:space="preserve">The Delaware General Corporation Law refers to </w:t>
      </w:r>
      <w:r w:rsidRPr="00BB5E62">
        <w:rPr>
          <w:i/>
        </w:rPr>
        <w:t>stockholders</w:t>
      </w:r>
      <w:r>
        <w:t>.</w:t>
      </w:r>
    </w:p>
  </w:comment>
  <w:comment w:id="114" w:author="DC" w:date="2014-04-20T16:47:00Z" w:initials="DC">
    <w:p w14:paraId="7D64D2DD" w14:textId="77777777" w:rsidR="009F7FBA" w:rsidRDefault="009F7FBA" w:rsidP="003A6701">
      <w:pPr>
        <w:pStyle w:val="CommentText"/>
      </w:pPr>
      <w:r>
        <w:rPr>
          <w:rStyle w:val="CommentReference"/>
        </w:rPr>
        <w:annotationRef/>
      </w:r>
      <w:r>
        <w:t>This representation and warranty reflects the facts in Paragraph 2 in the memorandum to D. Fender. It is customary to include a parallel representation and warranty by the Buyer.</w:t>
      </w:r>
    </w:p>
  </w:comment>
  <w:comment w:id="115" w:author="DC" w:date="2014-04-20T17:31:00Z" w:initials="DC">
    <w:p w14:paraId="2BFBB2F8" w14:textId="77777777" w:rsidR="009F7FBA" w:rsidRDefault="009F7FBA">
      <w:pPr>
        <w:pStyle w:val="CommentText"/>
      </w:pPr>
      <w:r>
        <w:rPr>
          <w:rStyle w:val="CommentReference"/>
        </w:rPr>
        <w:annotationRef/>
      </w:r>
      <w:r>
        <w:t xml:space="preserve">Para. 4 asks the students to include a provision that the Seller will use its </w:t>
      </w:r>
      <w:r w:rsidRPr="00FC2590">
        <w:rPr>
          <w:i/>
        </w:rPr>
        <w:t>commercially reasonable efforts</w:t>
      </w:r>
      <w:r>
        <w:t xml:space="preserve"> to obtain its stockholders' Consent. It then gives a huge hint that the Agreement may already include a provision that addresses this business point. It is this Section 5.1.</w:t>
      </w:r>
    </w:p>
    <w:p w14:paraId="0DDA0969" w14:textId="77777777" w:rsidR="009F7FBA" w:rsidRDefault="009F7FBA">
      <w:pPr>
        <w:pStyle w:val="CommentText"/>
      </w:pPr>
    </w:p>
    <w:p w14:paraId="1F2921AA" w14:textId="77777777" w:rsidR="009F7FBA" w:rsidRDefault="009F7FBA">
      <w:pPr>
        <w:pStyle w:val="CommentText"/>
      </w:pPr>
      <w:r>
        <w:t>Section 5.1 could be revised so that it was a single sentence. Which do you prefer?</w:t>
      </w:r>
    </w:p>
    <w:p w14:paraId="4BA1061A" w14:textId="77777777" w:rsidR="009F7FBA" w:rsidRDefault="009F7FBA">
      <w:pPr>
        <w:pStyle w:val="CommentText"/>
      </w:pPr>
    </w:p>
    <w:p w14:paraId="78000C00" w14:textId="77777777" w:rsidR="009F7FBA" w:rsidRDefault="009F7FBA">
      <w:pPr>
        <w:pStyle w:val="CommentText"/>
      </w:pPr>
      <w:r>
        <w:t>The Seller shall</w:t>
      </w:r>
      <w:r w:rsidRPr="00F147BE">
        <w:t xml:space="preserve"> use its commercially reasonable efforts to cause</w:t>
      </w:r>
      <w:r>
        <w:rPr>
          <w:rStyle w:val="CommentReference"/>
          <w:bCs/>
          <w:iCs/>
        </w:rPr>
        <w:annotationRef/>
      </w:r>
      <w:r w:rsidRPr="00F147BE">
        <w:t xml:space="preserve"> the sale </w:t>
      </w:r>
      <w:r>
        <w:t xml:space="preserve">that this Agreement contemplates </w:t>
      </w:r>
      <w:r w:rsidRPr="00F147BE">
        <w:t>to be consummated</w:t>
      </w:r>
      <w:r>
        <w:t>, including [without limitation] using its commercially reasonable efforts</w:t>
      </w:r>
      <w:r w:rsidRPr="00F147BE">
        <w:t xml:space="preserve"> to obtain the Consents that may be necessary or reasonably required for </w:t>
      </w:r>
      <w:r>
        <w:t>it</w:t>
      </w:r>
      <w:r w:rsidRPr="00F147BE">
        <w:t xml:space="preserve"> to effect the transactions </w:t>
      </w:r>
      <w:r>
        <w:t>that this Agreement contemplates.</w:t>
      </w:r>
    </w:p>
    <w:p w14:paraId="1BE61286" w14:textId="77777777" w:rsidR="009F7FBA" w:rsidRDefault="009F7FBA">
      <w:pPr>
        <w:pStyle w:val="CommentText"/>
      </w:pPr>
    </w:p>
    <w:p w14:paraId="48737BC5" w14:textId="3D12FAB8" w:rsidR="009F7FBA" w:rsidRPr="00FC2590" w:rsidRDefault="009F7FBA">
      <w:pPr>
        <w:pStyle w:val="CommentText"/>
      </w:pPr>
      <w:r>
        <w:t>Send in your votes.</w:t>
      </w:r>
    </w:p>
  </w:comment>
  <w:comment w:id="122" w:author="DC" w:date="2014-04-21T11:12:00Z" w:initials="DC">
    <w:p w14:paraId="500D4BE0" w14:textId="3EA51459" w:rsidR="009F7FBA" w:rsidRPr="002D729F" w:rsidRDefault="009F7FBA">
      <w:pPr>
        <w:pStyle w:val="CommentText"/>
      </w:pPr>
      <w:r>
        <w:rPr>
          <w:rStyle w:val="CommentReference"/>
        </w:rPr>
        <w:annotationRef/>
      </w:r>
      <w:r>
        <w:t xml:space="preserve">This Agreement does not have an interpretive section in the Definitions article. Therefore, the agreement includes the rather clunky language </w:t>
      </w:r>
      <w:r w:rsidRPr="002D729F">
        <w:rPr>
          <w:i/>
        </w:rPr>
        <w:t>including without limitation</w:t>
      </w:r>
      <w:r>
        <w:t>.</w:t>
      </w:r>
    </w:p>
  </w:comment>
  <w:comment w:id="126" w:author="DC" w:date="2014-04-21T14:41:00Z" w:initials="DC">
    <w:p w14:paraId="36B7D41C" w14:textId="348A2D8C" w:rsidR="00D3725D" w:rsidRDefault="00D3725D">
      <w:pPr>
        <w:pStyle w:val="CommentText"/>
      </w:pPr>
      <w:r>
        <w:rPr>
          <w:rStyle w:val="CommentReference"/>
        </w:rPr>
        <w:annotationRef/>
      </w:r>
      <w:r>
        <w:t xml:space="preserve">The need for the interpretive provision at the end of this section disappears when the defined term Litigation is used and the language introducing the enumerated items states that the condition applies </w:t>
      </w:r>
      <w:r w:rsidR="00603467">
        <w:t>regardless of whether one or more of the enumerated events occurs.</w:t>
      </w:r>
    </w:p>
  </w:comment>
  <w:comment w:id="138" w:author="DC" w:date="2014-04-20T17:43:00Z" w:initials="DC">
    <w:p w14:paraId="110F1688" w14:textId="3A9A803A" w:rsidR="009F7FBA" w:rsidRDefault="009F7FBA">
      <w:pPr>
        <w:pStyle w:val="CommentText"/>
      </w:pPr>
      <w:r>
        <w:rPr>
          <w:rStyle w:val="CommentReference"/>
        </w:rPr>
        <w:annotationRef/>
      </w:r>
      <w:r>
        <w:t>The Buyer should have the same condition because it should not be obligated to buy into a dispute between the Seller and its stockholders.</w:t>
      </w:r>
    </w:p>
  </w:comment>
  <w:comment w:id="139" w:author="DC" w:date="2014-04-21T15:33:00Z" w:initials="DC">
    <w:p w14:paraId="700CBE9C" w14:textId="7F4BCF61" w:rsidR="00414B7A" w:rsidRDefault="00414B7A">
      <w:pPr>
        <w:pStyle w:val="CommentText"/>
      </w:pPr>
      <w:r>
        <w:rPr>
          <w:rStyle w:val="CommentReference"/>
        </w:rPr>
        <w:annotationRef/>
      </w:r>
      <w:r>
        <w:t>Same fix.</w:t>
      </w:r>
    </w:p>
  </w:comment>
  <w:comment w:id="144" w:author="DC" w:date="2014-04-20T17:43:00Z" w:initials="DC">
    <w:p w14:paraId="36893EEE" w14:textId="718FF432" w:rsidR="009F7FBA" w:rsidRDefault="009F7FBA" w:rsidP="005B7508">
      <w:pPr>
        <w:pStyle w:val="CommentText"/>
      </w:pPr>
      <w:r>
        <w:rPr>
          <w:rStyle w:val="CommentReference"/>
        </w:rPr>
        <w:annotationRef/>
      </w:r>
      <w:r>
        <w:t>Please see the earlier comments with respect to this condition for the Seller.</w:t>
      </w:r>
    </w:p>
  </w:comment>
  <w:comment w:id="145" w:author="Tina Stark" w:date="2014-04-12T18:00:00Z" w:initials="TS">
    <w:p w14:paraId="6989494E" w14:textId="77777777" w:rsidR="009F7FBA" w:rsidRDefault="009F7FBA" w:rsidP="009F7FBA">
      <w:pPr>
        <w:pStyle w:val="CommentText"/>
      </w:pPr>
      <w:r>
        <w:rPr>
          <w:rStyle w:val="CommentReference"/>
        </w:rPr>
        <w:annotationRef/>
      </w:r>
      <w:r>
        <w:t>In this Section, the Buyer represents and warrants what it is doing to obtain the Necessary Financing.</w:t>
      </w:r>
    </w:p>
  </w:comment>
  <w:comment w:id="146" w:author="DC" w:date="2014-04-20T19:22:00Z" w:initials="DC">
    <w:p w14:paraId="52CE328A" w14:textId="77777777" w:rsidR="009F7FBA" w:rsidRDefault="009F7FBA" w:rsidP="009F7FBA">
      <w:pPr>
        <w:pStyle w:val="CommentText"/>
      </w:pPr>
      <w:r>
        <w:rPr>
          <w:rStyle w:val="CommentReference"/>
        </w:rPr>
        <w:annotationRef/>
      </w:r>
      <w:r>
        <w:t>Section 6.1(b) obligates the Buyer to use commercially reasonable efforts to obtain the necessary financing.</w:t>
      </w:r>
    </w:p>
  </w:comment>
  <w:comment w:id="159" w:author="DC" w:date="2014-04-21T12:15:00Z" w:initials="DC">
    <w:p w14:paraId="4B75C5FA" w14:textId="77777777" w:rsidR="009F7FBA" w:rsidRDefault="009F7FBA" w:rsidP="009F7FBA">
      <w:pPr>
        <w:pStyle w:val="CommentText"/>
      </w:pPr>
      <w:r>
        <w:rPr>
          <w:rStyle w:val="CommentReference"/>
        </w:rPr>
        <w:annotationRef/>
      </w:r>
      <w:r w:rsidRPr="003E5155">
        <w:rPr>
          <w:i/>
        </w:rPr>
        <w:t>Apply</w:t>
      </w:r>
      <w:r>
        <w:t xml:space="preserve"> not </w:t>
      </w:r>
      <w:r w:rsidRPr="003E5155">
        <w:rPr>
          <w:i/>
        </w:rPr>
        <w:t>applies</w:t>
      </w:r>
      <w:r>
        <w:t xml:space="preserve"> is the correct verb. See </w:t>
      </w:r>
      <w:r w:rsidRPr="003E5155">
        <w:rPr>
          <w:i/>
        </w:rPr>
        <w:t>The Chicago Manual of Style</w:t>
      </w:r>
      <w:r>
        <w:t xml:space="preserve"> Section 5.32 (16</w:t>
      </w:r>
      <w:r w:rsidRPr="0049702F">
        <w:rPr>
          <w:vertAlign w:val="superscript"/>
        </w:rPr>
        <w:t>th</w:t>
      </w:r>
      <w:r>
        <w:t xml:space="preserve"> ed.,U. Chi. Press 2010). (I had to look it up. Rule: if two antecedents different in number and joined by </w:t>
      </w:r>
      <w:r w:rsidRPr="003E5155">
        <w:rPr>
          <w:i/>
        </w:rPr>
        <w:t>or</w:t>
      </w:r>
      <w:r>
        <w:t xml:space="preserve"> or </w:t>
      </w:r>
      <w:r w:rsidRPr="003E5155">
        <w:rPr>
          <w:i/>
        </w:rPr>
        <w:t>nor</w:t>
      </w:r>
      <w:r>
        <w:t>, use the plural verb form. Try to make the plural the second antecedent.</w:t>
      </w:r>
    </w:p>
  </w:comment>
  <w:comment w:id="160" w:author="Tina L. Stark" w:date="2014-04-12T18:00:00Z" w:initials="DC">
    <w:p w14:paraId="0038EC9A" w14:textId="77777777" w:rsidR="009F7FBA" w:rsidRDefault="009F7FBA" w:rsidP="009F7FBA">
      <w:pPr>
        <w:pStyle w:val="CommentText"/>
      </w:pPr>
      <w:r>
        <w:rPr>
          <w:rStyle w:val="CommentReference"/>
        </w:rPr>
        <w:annotationRef/>
      </w:r>
      <w:r>
        <w:t>Each of these grounds for termination represents something that the Seller has done wrong. Therefore, the escrow and the escrow interest are returned to the Buyer, and the parties have their common law rights, remedies, and obligations.</w:t>
      </w:r>
    </w:p>
  </w:comment>
  <w:comment w:id="161" w:author="Tina Stark" w:date="2014-04-12T18:00:00Z" w:initials="TS">
    <w:p w14:paraId="22D98F30" w14:textId="77777777" w:rsidR="009F7FBA" w:rsidRDefault="009F7FBA" w:rsidP="009F7FBA">
      <w:pPr>
        <w:pStyle w:val="CommentText"/>
      </w:pPr>
      <w:r>
        <w:rPr>
          <w:rStyle w:val="CommentReference"/>
        </w:rPr>
        <w:annotationRef/>
      </w:r>
      <w:r>
        <w:t>The Seller behaved badly, so the Buyer is entitled to its money back.</w:t>
      </w:r>
    </w:p>
  </w:comment>
  <w:comment w:id="162" w:author="Tina Stark" w:date="2014-04-12T18:00:00Z" w:initials="TS">
    <w:p w14:paraId="0F56E39B" w14:textId="77777777" w:rsidR="009F7FBA" w:rsidRDefault="009F7FBA" w:rsidP="009F7FBA">
      <w:pPr>
        <w:pStyle w:val="CommentText"/>
      </w:pPr>
      <w:r>
        <w:rPr>
          <w:rStyle w:val="CommentReference"/>
        </w:rPr>
        <w:annotationRef/>
      </w:r>
      <w:r>
        <w:t>Somewhere the agreement will state that the closing certificates constitute reps and warranties.</w:t>
      </w:r>
    </w:p>
  </w:comment>
  <w:comment w:id="163" w:author="Tina L. Stark" w:date="2014-04-12T18:00:00Z" w:initials="DC">
    <w:p w14:paraId="136677E5" w14:textId="77777777" w:rsidR="009F7FBA" w:rsidRDefault="009F7FBA" w:rsidP="009F7FBA">
      <w:pPr>
        <w:pStyle w:val="CommentText"/>
      </w:pPr>
      <w:r>
        <w:rPr>
          <w:rStyle w:val="CommentReference"/>
        </w:rPr>
        <w:annotationRef/>
      </w:r>
      <w:r>
        <w:t>Each of these grounds for termination is a pure walk-away right. Therefore, the escrow and the accrued interest are returned to the Buyer, and neither party has rights against the other. These provisions that the Buyer may terminate for failure to obtain financing.</w:t>
      </w:r>
    </w:p>
  </w:comment>
  <w:comment w:id="164" w:author="Tina L. Stark" w:date="2014-04-12T18:00:00Z" w:initials="DC">
    <w:p w14:paraId="4697B0BB" w14:textId="77777777" w:rsidR="00EA5573" w:rsidRDefault="00EA5573" w:rsidP="00EA5573">
      <w:pPr>
        <w:pStyle w:val="CommentText"/>
      </w:pPr>
      <w:r>
        <w:t>This language is directly from the textbook, page 234.</w:t>
      </w:r>
    </w:p>
  </w:comment>
  <w:comment w:id="170" w:author="TLS" w:date="2014-12-02T12:34:00Z" w:initials="TLS">
    <w:p w14:paraId="61F56AC8" w14:textId="0167AE58" w:rsidR="006F4491" w:rsidRDefault="006F4491" w:rsidP="006F4491">
      <w:pPr>
        <w:pStyle w:val="CommentText"/>
      </w:pPr>
      <w:r>
        <w:rPr>
          <w:rStyle w:val="CommentReference"/>
        </w:rPr>
        <w:annotationRef/>
      </w:r>
      <w:r>
        <w:t>The facts do not state whether the Seller must also promise not to assign or delegate.  Students should raise this point in their memos.  It would also be appropriate to draft this provision to apply to both parties.  But, again, students would need to discuss this in their memo.</w:t>
      </w:r>
      <w:bookmarkStart w:id="172" w:name="_GoBack"/>
      <w:bookmarkEnd w:id="172"/>
    </w:p>
    <w:p w14:paraId="120D92CD" w14:textId="2DC57B45" w:rsidR="006F4491" w:rsidRDefault="006F4491">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E6B4326" w15:done="0"/>
  <w15:commentEx w15:paraId="1D05AED1" w15:done="0"/>
  <w15:commentEx w15:paraId="71E6359B" w15:done="0"/>
  <w15:commentEx w15:paraId="472D3BDD" w15:done="0"/>
  <w15:commentEx w15:paraId="48C63A6D" w15:done="0"/>
  <w15:commentEx w15:paraId="09796D61" w15:done="0"/>
  <w15:commentEx w15:paraId="117E7CCB" w15:done="0"/>
  <w15:commentEx w15:paraId="7D64D2DD" w15:done="0"/>
  <w15:commentEx w15:paraId="48737BC5" w15:done="0"/>
  <w15:commentEx w15:paraId="500D4BE0" w15:done="0"/>
  <w15:commentEx w15:paraId="36B7D41C" w15:done="0"/>
  <w15:commentEx w15:paraId="110F1688" w15:done="0"/>
  <w15:commentEx w15:paraId="700CBE9C" w15:done="0"/>
  <w15:commentEx w15:paraId="36893EEE" w15:done="0"/>
  <w15:commentEx w15:paraId="6989494E" w15:done="0"/>
  <w15:commentEx w15:paraId="52CE328A" w15:done="0"/>
  <w15:commentEx w15:paraId="4B75C5FA" w15:done="0"/>
  <w15:commentEx w15:paraId="0038EC9A" w15:done="0"/>
  <w15:commentEx w15:paraId="22D98F30" w15:done="0"/>
  <w15:commentEx w15:paraId="0F56E39B" w15:done="0"/>
  <w15:commentEx w15:paraId="136677E5" w15:done="0"/>
  <w15:commentEx w15:paraId="4697B0BB" w15:done="0"/>
  <w15:commentEx w15:paraId="120D92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B4F41A" w14:textId="77777777" w:rsidR="00E545F9" w:rsidRDefault="00E545F9" w:rsidP="00025636">
      <w:pPr>
        <w:spacing w:after="0"/>
      </w:pPr>
      <w:r>
        <w:separator/>
      </w:r>
    </w:p>
  </w:endnote>
  <w:endnote w:type="continuationSeparator" w:id="0">
    <w:p w14:paraId="13B13364" w14:textId="77777777" w:rsidR="00E545F9" w:rsidRDefault="00E545F9" w:rsidP="00025636">
      <w:pPr>
        <w:spacing w:after="0"/>
      </w:pPr>
      <w:r>
        <w:continuationSeparator/>
      </w:r>
    </w:p>
  </w:endnote>
  <w:endnote w:type="continuationNotice" w:id="1">
    <w:p w14:paraId="67DF38C7" w14:textId="77777777" w:rsidR="00E545F9" w:rsidRDefault="00E545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Estrangelo Edessa">
    <w:panose1 w:val="03080600000000000000"/>
    <w:charset w:val="00"/>
    <w:family w:val="script"/>
    <w:pitch w:val="variable"/>
    <w:sig w:usb0="80002043" w:usb1="00000000" w:usb2="0000008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Std-Light">
    <w:panose1 w:val="00000000000000000000"/>
    <w:charset w:val="00"/>
    <w:family w:val="roman"/>
    <w:notTrueType/>
    <w:pitch w:val="default"/>
    <w:sig w:usb0="00000003" w:usb1="00000000" w:usb2="00000000" w:usb3="00000000" w:csb0="00000001" w:csb1="00000000"/>
  </w:font>
  <w:font w:name="HelveticaNeueLT Std Med">
    <w:altName w:val="Calib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099D3" w14:textId="77777777" w:rsidR="009F7FBA" w:rsidRDefault="009F7FBA" w:rsidP="003F224D">
    <w:pPr>
      <w:pStyle w:val="Footer"/>
      <w:ind w:left="-720"/>
      <w:rPr>
        <w:del w:id="177" w:author="TLS" w:date="2014-04-20T20:07:00Z"/>
      </w:rPr>
    </w:pPr>
  </w:p>
  <w:p w14:paraId="4545071B" w14:textId="2A8A2313" w:rsidR="009F7FBA" w:rsidRDefault="009F7FBA">
    <w:pPr>
      <w:pStyle w:val="Footer"/>
    </w:pPr>
    <w:del w:id="178" w:author="TLS" w:date="2014-04-20T20:07:00Z">
      <w:r>
        <w:delText xml:space="preserve"> </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E9EA0D" w14:textId="77777777" w:rsidR="00E545F9" w:rsidRDefault="00E545F9" w:rsidP="00025636">
      <w:pPr>
        <w:spacing w:after="0"/>
      </w:pPr>
      <w:r>
        <w:separator/>
      </w:r>
    </w:p>
  </w:footnote>
  <w:footnote w:type="continuationSeparator" w:id="0">
    <w:p w14:paraId="2A838689" w14:textId="77777777" w:rsidR="00E545F9" w:rsidRDefault="00E545F9" w:rsidP="00025636">
      <w:pPr>
        <w:spacing w:after="0"/>
      </w:pPr>
      <w:r>
        <w:continuationSeparator/>
      </w:r>
    </w:p>
  </w:footnote>
  <w:footnote w:type="continuationNotice" w:id="1">
    <w:p w14:paraId="5C02B1B3" w14:textId="77777777" w:rsidR="00E545F9" w:rsidRDefault="00E545F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72A50" w14:textId="77777777" w:rsidR="009F7FBA" w:rsidRDefault="009F7FBA" w:rsidP="00731F0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E1C7D8" w14:textId="77777777" w:rsidR="009F7FBA" w:rsidRDefault="009F7FBA" w:rsidP="0002563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0FC0D" w14:textId="2CE9E822" w:rsidR="009F7FBA" w:rsidRPr="00025636" w:rsidRDefault="009F7FBA" w:rsidP="00025636">
    <w:pPr>
      <w:pStyle w:val="Header"/>
      <w:spacing w:after="0"/>
      <w:ind w:left="-720"/>
      <w:rPr>
        <w:sz w:val="24"/>
        <w:szCs w:val="24"/>
      </w:rPr>
    </w:pPr>
    <w:r>
      <w:rPr>
        <w:rStyle w:val="PageNumber"/>
      </w:rPr>
      <w:fldChar w:fldCharType="begin"/>
    </w:r>
    <w:r>
      <w:rPr>
        <w:rStyle w:val="PageNumber"/>
      </w:rPr>
      <w:instrText xml:space="preserve">PAGE  </w:instrText>
    </w:r>
    <w:r>
      <w:rPr>
        <w:rStyle w:val="PageNumber"/>
      </w:rPr>
      <w:fldChar w:fldCharType="separate"/>
    </w:r>
    <w:r w:rsidR="006F4491">
      <w:rPr>
        <w:rStyle w:val="PageNumber"/>
        <w:noProof/>
      </w:rPr>
      <w:t>16</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1DA210F6"/>
    <w:lvl w:ilvl="0">
      <w:start w:val="1"/>
      <w:numFmt w:val="decimal"/>
      <w:pStyle w:val="ListNumber2"/>
      <w:lvlText w:val="%1."/>
      <w:lvlJc w:val="left"/>
      <w:pPr>
        <w:tabs>
          <w:tab w:val="num" w:pos="720"/>
        </w:tabs>
        <w:ind w:left="720" w:hanging="360"/>
      </w:pPr>
    </w:lvl>
  </w:abstractNum>
  <w:abstractNum w:abstractNumId="1">
    <w:nsid w:val="FFFFFF88"/>
    <w:multiLevelType w:val="singleLevel"/>
    <w:tmpl w:val="59187816"/>
    <w:lvl w:ilvl="0">
      <w:start w:val="1"/>
      <w:numFmt w:val="decimal"/>
      <w:pStyle w:val="ListNumber"/>
      <w:lvlText w:val="%1."/>
      <w:lvlJc w:val="left"/>
      <w:pPr>
        <w:ind w:left="360" w:hanging="360"/>
      </w:pPr>
      <w:rPr>
        <w:rFonts w:hint="default"/>
        <w:sz w:val="24"/>
        <w:szCs w:val="24"/>
      </w:rPr>
    </w:lvl>
  </w:abstractNum>
  <w:abstractNum w:abstractNumId="2">
    <w:nsid w:val="0EDA0349"/>
    <w:multiLevelType w:val="hybridMultilevel"/>
    <w:tmpl w:val="136C6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3D2184"/>
    <w:multiLevelType w:val="hybridMultilevel"/>
    <w:tmpl w:val="F7DEC838"/>
    <w:lvl w:ilvl="0" w:tplc="41FCBCA4">
      <w:start w:val="1"/>
      <w:numFmt w:val="decimal"/>
      <w:pStyle w:val="Recitals"/>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B0F428E"/>
    <w:multiLevelType w:val="hybridMultilevel"/>
    <w:tmpl w:val="1212B9C8"/>
    <w:lvl w:ilvl="0" w:tplc="49A22FAE">
      <w:start w:val="1"/>
      <w:numFmt w:val="lowerLetter"/>
      <w:pStyle w:val="Contracta5single"/>
      <w:lvlText w:val="(%1)"/>
      <w:lvlJc w:val="left"/>
      <w:pPr>
        <w:tabs>
          <w:tab w:val="num" w:pos="1440"/>
        </w:tabs>
        <w:ind w:left="1440" w:hanging="720"/>
      </w:pPr>
      <w:rPr>
        <w:rFonts w:asciiTheme="minorHAnsi" w:hAnsiTheme="minorHAnsi"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D1E38F4"/>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23077A49"/>
    <w:multiLevelType w:val="hybridMultilevel"/>
    <w:tmpl w:val="280E17B0"/>
    <w:lvl w:ilvl="0" w:tplc="5574B61C">
      <w:start w:val="1"/>
      <w:numFmt w:val="lowerLetter"/>
      <w:pStyle w:val="Contracta"/>
      <w:lvlText w:val="(%1)"/>
      <w:lvlJc w:val="left"/>
      <w:pPr>
        <w:ind w:left="2160" w:hanging="720"/>
      </w:pPr>
      <w:rPr>
        <w:rFonts w:ascii="Calibri" w:hAnsi="Calibri" w:hint="default"/>
        <w:b w:val="0"/>
        <w:i w:val="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440DF8"/>
    <w:multiLevelType w:val="multilevel"/>
    <w:tmpl w:val="AA146314"/>
    <w:lvl w:ilvl="0">
      <w:start w:val="1"/>
      <w:numFmt w:val="decimal"/>
      <w:pStyle w:val="Outline1"/>
      <w:lvlText w:val="%1."/>
      <w:lvlJc w:val="left"/>
      <w:pPr>
        <w:tabs>
          <w:tab w:val="num" w:pos="720"/>
        </w:tabs>
        <w:ind w:left="72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pStyle w:val="Outline2"/>
      <w:lvlText w:val="(%2)"/>
      <w:lvlJc w:val="left"/>
      <w:pPr>
        <w:tabs>
          <w:tab w:val="num" w:pos="1440"/>
        </w:tabs>
        <w:ind w:left="1440" w:hanging="720"/>
      </w:pPr>
      <w:rPr>
        <w:rFonts w:ascii="Calibri" w:hAnsi="Calibri" w:hint="default"/>
        <w:b w:val="0"/>
        <w:i w:val="0"/>
        <w:sz w:val="26"/>
      </w:rPr>
    </w:lvl>
    <w:lvl w:ilvl="2">
      <w:start w:val="1"/>
      <w:numFmt w:val="lowerRoman"/>
      <w:pStyle w:val="Outline3"/>
      <w:lvlText w:val="(%3)"/>
      <w:lvlJc w:val="left"/>
      <w:pPr>
        <w:tabs>
          <w:tab w:val="num" w:pos="2160"/>
        </w:tabs>
        <w:ind w:left="2160" w:hanging="720"/>
      </w:pPr>
      <w:rPr>
        <w:rFonts w:ascii="Calibri" w:hAnsi="Calibri" w:hint="default"/>
        <w:b w:val="0"/>
        <w:i w:val="0"/>
        <w:sz w:val="26"/>
      </w:rPr>
    </w:lvl>
    <w:lvl w:ilvl="3">
      <w:start w:val="1"/>
      <w:numFmt w:val="upperLetter"/>
      <w:pStyle w:val="Outline4"/>
      <w:lvlText w:val="(%4)"/>
      <w:lvlJc w:val="left"/>
      <w:pPr>
        <w:tabs>
          <w:tab w:val="num" w:pos="2880"/>
        </w:tabs>
        <w:ind w:left="2880" w:hanging="720"/>
      </w:pPr>
      <w:rPr>
        <w:rFonts w:ascii="Calibri" w:hAnsi="Calibri" w:hint="default"/>
        <w:b w:val="0"/>
        <w:i w:val="0"/>
        <w:sz w:val="26"/>
      </w:rPr>
    </w:lvl>
    <w:lvl w:ilvl="4">
      <w:start w:val="1"/>
      <w:numFmt w:val="decimal"/>
      <w:pStyle w:val="Outline5"/>
      <w:lvlText w:val="(%5)"/>
      <w:lvlJc w:val="left"/>
      <w:pPr>
        <w:tabs>
          <w:tab w:val="num" w:pos="3600"/>
        </w:tabs>
        <w:ind w:left="3600" w:hanging="720"/>
      </w:pPr>
      <w:rPr>
        <w:rFonts w:hint="default"/>
      </w:rPr>
    </w:lvl>
    <w:lvl w:ilvl="5">
      <w:start w:val="1"/>
      <w:numFmt w:val="lowerLetter"/>
      <w:pStyle w:val="Outline6"/>
      <w:lvlText w:val="%6)"/>
      <w:lvlJc w:val="left"/>
      <w:pPr>
        <w:tabs>
          <w:tab w:val="num" w:pos="4320"/>
        </w:tabs>
        <w:ind w:left="4320" w:hanging="720"/>
      </w:pPr>
      <w:rPr>
        <w:rFonts w:ascii="Calibri" w:hAnsi="Calibri" w:hint="default"/>
        <w:b w:val="0"/>
        <w:i w:val="0"/>
        <w:sz w:val="26"/>
      </w:rPr>
    </w:lvl>
    <w:lvl w:ilvl="6">
      <w:start w:val="1"/>
      <w:numFmt w:val="lowerRoman"/>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8">
    <w:nsid w:val="27B20906"/>
    <w:multiLevelType w:val="hybridMultilevel"/>
    <w:tmpl w:val="95648432"/>
    <w:lvl w:ilvl="0" w:tplc="8D662698">
      <w:start w:val="1"/>
      <w:numFmt w:val="lowerLetter"/>
      <w:pStyle w:val="ListLettera"/>
      <w:lvlText w:val="(%1)"/>
      <w:lvlJc w:val="left"/>
      <w:pPr>
        <w:tabs>
          <w:tab w:val="num" w:pos="2160"/>
        </w:tabs>
        <w:ind w:left="2160" w:hanging="720"/>
      </w:pPr>
      <w:rPr>
        <w:rFonts w:ascii="Arial" w:hAnsi="Arial" w:hint="default"/>
        <w:sz w:val="24"/>
        <w:szCs w:val="24"/>
      </w:rPr>
    </w:lvl>
    <w:lvl w:ilvl="1" w:tplc="E0444576">
      <w:start w:val="1"/>
      <w:numFmt w:val="decimal"/>
      <w:pStyle w:val="PLINumbering"/>
      <w:lvlText w:val="(%2)"/>
      <w:lvlJc w:val="left"/>
      <w:pPr>
        <w:tabs>
          <w:tab w:val="num" w:pos="2160"/>
        </w:tabs>
        <w:ind w:left="2160" w:hanging="720"/>
      </w:pPr>
      <w:rPr>
        <w:rFonts w:ascii="Arial" w:hAnsi="Arial"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E6469FC"/>
    <w:multiLevelType w:val="multilevel"/>
    <w:tmpl w:val="7BF4BD24"/>
    <w:lvl w:ilvl="0">
      <w:start w:val="1"/>
      <w:numFmt w:val="decimal"/>
      <w:pStyle w:val="Heading1"/>
      <w:suff w:val="nothing"/>
      <w:lvlText w:val="Article %1"/>
      <w:lvlJc w:val="center"/>
      <w:pPr>
        <w:ind w:left="0" w:firstLine="0"/>
      </w:pPr>
      <w:rPr>
        <w:rFonts w:ascii="Calibri" w:hAnsi="Calibri" w:hint="default"/>
        <w:b/>
        <w:i w:val="0"/>
        <w:sz w:val="28"/>
        <w:szCs w:val="24"/>
      </w:rPr>
    </w:lvl>
    <w:lvl w:ilvl="1">
      <w:start w:val="1"/>
      <w:numFmt w:val="decimal"/>
      <w:pStyle w:val="Heading2"/>
      <w:lvlText w:val="%1.%2"/>
      <w:lvlJc w:val="left"/>
      <w:pPr>
        <w:tabs>
          <w:tab w:val="num" w:pos="1440"/>
        </w:tabs>
        <w:ind w:left="0" w:firstLine="720"/>
      </w:pPr>
      <w:rPr>
        <w:rFonts w:ascii="Calibri" w:hAnsi="Calibri"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Heading3"/>
      <w:lvlText w:val="(%3)"/>
      <w:lvlJc w:val="left"/>
      <w:pPr>
        <w:tabs>
          <w:tab w:val="num" w:pos="1440"/>
        </w:tabs>
        <w:ind w:left="1440" w:hanging="720"/>
      </w:pPr>
      <w:rPr>
        <w:rFonts w:ascii="Calibri" w:hAnsi="Calibri" w:hint="default"/>
        <w:sz w:val="26"/>
        <w:szCs w:val="24"/>
      </w:rPr>
    </w:lvl>
    <w:lvl w:ilvl="3">
      <w:start w:val="1"/>
      <w:numFmt w:val="lowerRoman"/>
      <w:pStyle w:val="Heading4"/>
      <w:lvlText w:val="(%4)"/>
      <w:lvlJc w:val="left"/>
      <w:pPr>
        <w:tabs>
          <w:tab w:val="num" w:pos="2160"/>
        </w:tabs>
        <w:ind w:left="2160" w:hanging="720"/>
      </w:pPr>
      <w:rPr>
        <w:rFonts w:ascii="Calibri" w:hAnsi="Calibri" w:hint="default"/>
        <w:b w:val="0"/>
        <w:i w:val="0"/>
        <w:sz w:val="26"/>
        <w:szCs w:val="24"/>
      </w:rPr>
    </w:lvl>
    <w:lvl w:ilvl="4">
      <w:start w:val="1"/>
      <w:numFmt w:val="upperLetter"/>
      <w:pStyle w:val="Heading5"/>
      <w:lvlText w:val="(%5)"/>
      <w:lvlJc w:val="left"/>
      <w:pPr>
        <w:tabs>
          <w:tab w:val="num" w:pos="2880"/>
        </w:tabs>
        <w:ind w:left="2880" w:hanging="720"/>
      </w:pPr>
      <w:rPr>
        <w:rFonts w:ascii="Calibri" w:hAnsi="Calibri"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6)"/>
      <w:lvlJc w:val="left"/>
      <w:pPr>
        <w:tabs>
          <w:tab w:val="num" w:pos="3600"/>
        </w:tabs>
        <w:ind w:left="3600" w:hanging="720"/>
      </w:pPr>
      <w:rPr>
        <w:rFonts w:ascii="Calibri" w:hAnsi="Calibri" w:hint="default"/>
        <w:sz w:val="26"/>
        <w:szCs w:val="24"/>
      </w:rPr>
    </w:lvl>
    <w:lvl w:ilvl="6">
      <w:start w:val="1"/>
      <w:numFmt w:val="lowerRoman"/>
      <w:lvlText w:val="%7)"/>
      <w:lvlJc w:val="right"/>
      <w:pPr>
        <w:tabs>
          <w:tab w:val="num" w:pos="3312"/>
        </w:tabs>
        <w:ind w:left="3312" w:hanging="288"/>
      </w:pPr>
      <w:rPr>
        <w:rFonts w:hint="default"/>
      </w:rPr>
    </w:lvl>
    <w:lvl w:ilvl="7">
      <w:start w:val="1"/>
      <w:numFmt w:val="lowerLetter"/>
      <w:lvlText w:val="%8."/>
      <w:lvlJc w:val="left"/>
      <w:pPr>
        <w:tabs>
          <w:tab w:val="num" w:pos="3456"/>
        </w:tabs>
        <w:ind w:left="3456" w:hanging="432"/>
      </w:pPr>
      <w:rPr>
        <w:rFonts w:hint="default"/>
      </w:rPr>
    </w:lvl>
    <w:lvl w:ilvl="8">
      <w:start w:val="1"/>
      <w:numFmt w:val="lowerRoman"/>
      <w:lvlText w:val="%9."/>
      <w:lvlJc w:val="right"/>
      <w:pPr>
        <w:tabs>
          <w:tab w:val="num" w:pos="3600"/>
        </w:tabs>
        <w:ind w:left="3600" w:hanging="144"/>
      </w:pPr>
      <w:rPr>
        <w:rFonts w:hint="default"/>
      </w:rPr>
    </w:lvl>
  </w:abstractNum>
  <w:abstractNum w:abstractNumId="10">
    <w:nsid w:val="2E873EEE"/>
    <w:multiLevelType w:val="hybridMultilevel"/>
    <w:tmpl w:val="EE802F24"/>
    <w:lvl w:ilvl="0" w:tplc="CA5CE5B2">
      <w:start w:val="1"/>
      <w:numFmt w:val="decimal"/>
      <w:pStyle w:val="ExampleNumbering"/>
      <w:lvlText w:val="Example %1"/>
      <w:lvlJc w:val="left"/>
      <w:pPr>
        <w:ind w:left="720" w:hanging="360"/>
      </w:pPr>
      <w:rPr>
        <w:rFonts w:ascii="Calibri" w:hAnsi="Calibri" w:hint="default"/>
        <w:b/>
        <w:i w:val="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8F4553"/>
    <w:multiLevelType w:val="hybridMultilevel"/>
    <w:tmpl w:val="9CD63D74"/>
    <w:lvl w:ilvl="0" w:tplc="1A660696">
      <w:start w:val="1"/>
      <w:numFmt w:val="decimal"/>
      <w:lvlText w:val="%1"/>
      <w:lvlJc w:val="left"/>
      <w:pPr>
        <w:ind w:left="3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1" w:tplc="1414B33E">
      <w:start w:val="1"/>
      <w:numFmt w:val="lowerLetter"/>
      <w:lvlText w:val="%2"/>
      <w:lvlJc w:val="left"/>
      <w:pPr>
        <w:ind w:left="94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FC60909A">
      <w:start w:val="1"/>
      <w:numFmt w:val="lowerRoman"/>
      <w:lvlRestart w:val="0"/>
      <w:lvlText w:val="(%3)"/>
      <w:lvlJc w:val="left"/>
      <w:pPr>
        <w:ind w:left="1751"/>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FE66585C">
      <w:start w:val="1"/>
      <w:numFmt w:val="decimal"/>
      <w:lvlText w:val="%4"/>
      <w:lvlJc w:val="left"/>
      <w:pPr>
        <w:ind w:left="224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3BEC28E4">
      <w:start w:val="1"/>
      <w:numFmt w:val="lowerLetter"/>
      <w:lvlText w:val="%5"/>
      <w:lvlJc w:val="left"/>
      <w:pPr>
        <w:ind w:left="296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F5CC1F88">
      <w:start w:val="1"/>
      <w:numFmt w:val="lowerRoman"/>
      <w:lvlText w:val="%6"/>
      <w:lvlJc w:val="left"/>
      <w:pPr>
        <w:ind w:left="368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EA5C7CF4">
      <w:start w:val="1"/>
      <w:numFmt w:val="decimal"/>
      <w:lvlText w:val="%7"/>
      <w:lvlJc w:val="left"/>
      <w:pPr>
        <w:ind w:left="440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0F7A3454">
      <w:start w:val="1"/>
      <w:numFmt w:val="lowerLetter"/>
      <w:lvlText w:val="%8"/>
      <w:lvlJc w:val="left"/>
      <w:pPr>
        <w:ind w:left="512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E7DC6B34">
      <w:start w:val="1"/>
      <w:numFmt w:val="lowerRoman"/>
      <w:lvlText w:val="%9"/>
      <w:lvlJc w:val="left"/>
      <w:pPr>
        <w:ind w:left="584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2">
    <w:nsid w:val="4BD14FF4"/>
    <w:multiLevelType w:val="multilevel"/>
    <w:tmpl w:val="D7268784"/>
    <w:lvl w:ilvl="0">
      <w:start w:val="1"/>
      <w:numFmt w:val="lowerLetter"/>
      <w:lvlText w:val="(%1)"/>
      <w:lvlJc w:val="left"/>
      <w:pPr>
        <w:tabs>
          <w:tab w:val="num" w:pos="2160"/>
        </w:tabs>
        <w:ind w:left="2160" w:hanging="720"/>
      </w:pPr>
      <w:rPr>
        <w:rFonts w:hint="default"/>
        <w:sz w:val="24"/>
        <w:szCs w:val="24"/>
      </w:rPr>
    </w:lvl>
    <w:lvl w:ilvl="1">
      <w:start w:val="1"/>
      <w:numFmt w:val="lowerRoman"/>
      <w:pStyle w:val="Contracti"/>
      <w:lvlText w:val="(%2)"/>
      <w:lvlJc w:val="left"/>
      <w:pPr>
        <w:tabs>
          <w:tab w:val="num" w:pos="2132"/>
        </w:tabs>
        <w:ind w:left="2880" w:hanging="748"/>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13">
    <w:nsid w:val="4E8871B9"/>
    <w:multiLevelType w:val="multilevel"/>
    <w:tmpl w:val="31D2B952"/>
    <w:lvl w:ilvl="0">
      <w:start w:val="1"/>
      <w:numFmt w:val="decimal"/>
      <w:pStyle w:val="ExerciseNumbering"/>
      <w:lvlText w:val="Exercise 7-%1"/>
      <w:lvlJc w:val="center"/>
      <w:pPr>
        <w:tabs>
          <w:tab w:val="num" w:pos="720"/>
        </w:tabs>
        <w:ind w:left="720" w:firstLine="0"/>
      </w:pPr>
      <w:rPr>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720"/>
      </w:pPr>
      <w:rPr>
        <w:rFonts w:ascii="Arial" w:hAnsi="Arial" w:hint="default"/>
        <w:b/>
        <w:i w:val="0"/>
        <w:sz w:val="24"/>
      </w:rPr>
    </w:lvl>
    <w:lvl w:ilvl="2">
      <w:start w:val="1"/>
      <w:numFmt w:val="decimal"/>
      <w:lvlText w:val="%1.%2.%3."/>
      <w:lvlJc w:val="left"/>
      <w:pPr>
        <w:tabs>
          <w:tab w:val="num" w:pos="2160"/>
        </w:tabs>
        <w:ind w:left="2160" w:hanging="720"/>
      </w:pPr>
      <w:rPr>
        <w:rFonts w:ascii="Arial" w:hAnsi="Arial" w:hint="default"/>
        <w:b/>
        <w:i w:val="0"/>
        <w:sz w:val="24"/>
      </w:rPr>
    </w:lvl>
    <w:lvl w:ilvl="3">
      <w:start w:val="1"/>
      <w:numFmt w:val="decimal"/>
      <w:lvlText w:val="%1.%2.%3.%4."/>
      <w:lvlJc w:val="left"/>
      <w:pPr>
        <w:tabs>
          <w:tab w:val="num" w:pos="2880"/>
        </w:tabs>
        <w:ind w:left="2880" w:hanging="720"/>
      </w:pPr>
      <w:rPr>
        <w:rFonts w:ascii="Arial" w:hAnsi="Arial" w:hint="default"/>
        <w:b/>
        <w:i w:val="0"/>
        <w:sz w:val="24"/>
      </w:rPr>
    </w:lvl>
    <w:lvl w:ilvl="4">
      <w:start w:val="1"/>
      <w:numFmt w:val="decimal"/>
      <w:lvlText w:val="%1.%2.%3.%4.%5."/>
      <w:lvlJc w:val="left"/>
      <w:pPr>
        <w:tabs>
          <w:tab w:val="num" w:pos="3600"/>
        </w:tabs>
        <w:ind w:left="3600" w:hanging="720"/>
      </w:pPr>
      <w:rPr>
        <w:rFonts w:ascii="Arial" w:hAnsi="Arial" w:hint="default"/>
        <w:b/>
        <w:i w:val="0"/>
      </w:rPr>
    </w:lvl>
    <w:lvl w:ilvl="5">
      <w:start w:val="1"/>
      <w:numFmt w:val="decimal"/>
      <w:lvlText w:val="%1.%2.%3.%4.%5.%6."/>
      <w:lvlJc w:val="left"/>
      <w:pPr>
        <w:tabs>
          <w:tab w:val="num" w:pos="3672"/>
        </w:tabs>
        <w:ind w:left="3168" w:hanging="936"/>
      </w:pPr>
      <w:rPr>
        <w:rFonts w:hint="default"/>
      </w:rPr>
    </w:lvl>
    <w:lvl w:ilvl="6">
      <w:start w:val="1"/>
      <w:numFmt w:val="decimal"/>
      <w:lvlText w:val="%1.%2.%3.%4.%5.%6.%7."/>
      <w:lvlJc w:val="left"/>
      <w:pPr>
        <w:tabs>
          <w:tab w:val="num" w:pos="4032"/>
        </w:tabs>
        <w:ind w:left="3672" w:hanging="1080"/>
      </w:pPr>
      <w:rPr>
        <w:rFonts w:hint="default"/>
      </w:rPr>
    </w:lvl>
    <w:lvl w:ilvl="7">
      <w:start w:val="1"/>
      <w:numFmt w:val="decimal"/>
      <w:lvlText w:val="%1.%2.%3.%4.%5.%6.%7.%8."/>
      <w:lvlJc w:val="left"/>
      <w:pPr>
        <w:tabs>
          <w:tab w:val="num" w:pos="4752"/>
        </w:tabs>
        <w:ind w:left="4176" w:hanging="1224"/>
      </w:pPr>
      <w:rPr>
        <w:rFonts w:hint="default"/>
      </w:rPr>
    </w:lvl>
    <w:lvl w:ilvl="8">
      <w:start w:val="1"/>
      <w:numFmt w:val="decimal"/>
      <w:lvlText w:val="%1.%2.%3.%4.%5.%6.%7.%8.%9."/>
      <w:lvlJc w:val="left"/>
      <w:pPr>
        <w:tabs>
          <w:tab w:val="num" w:pos="5472"/>
        </w:tabs>
        <w:ind w:left="4752" w:hanging="1440"/>
      </w:pPr>
      <w:rPr>
        <w:rFonts w:hint="default"/>
      </w:rPr>
    </w:lvl>
  </w:abstractNum>
  <w:abstractNum w:abstractNumId="14">
    <w:nsid w:val="5CDA55F2"/>
    <w:multiLevelType w:val="multilevel"/>
    <w:tmpl w:val="79F4ECEE"/>
    <w:styleLink w:val="111111"/>
    <w:lvl w:ilvl="0">
      <w:start w:val="1"/>
      <w:numFmt w:val="decimal"/>
      <w:lvlText w:val="Chapter %1"/>
      <w:lvlJc w:val="center"/>
      <w:pPr>
        <w:tabs>
          <w:tab w:val="num" w:pos="0"/>
        </w:tabs>
        <w:ind w:left="0" w:firstLine="0"/>
      </w:pPr>
      <w:rPr>
        <w:rFonts w:ascii="Arial" w:hAnsi="Arial" w:hint="default"/>
        <w:b/>
        <w:i w:val="0"/>
        <w:sz w:val="28"/>
      </w:rPr>
    </w:lvl>
    <w:lvl w:ilvl="1">
      <w:start w:val="1"/>
      <w:numFmt w:val="decimal"/>
      <w:lvlText w:val="%1.%2."/>
      <w:lvlJc w:val="left"/>
      <w:pPr>
        <w:tabs>
          <w:tab w:val="num" w:pos="720"/>
        </w:tabs>
        <w:ind w:left="720" w:hanging="720"/>
      </w:pPr>
      <w:rPr>
        <w:rFonts w:ascii="Arial" w:hAnsi="Arial" w:hint="default"/>
        <w:b/>
        <w:i w:val="0"/>
        <w:sz w:val="24"/>
      </w:rPr>
    </w:lvl>
    <w:lvl w:ilvl="2">
      <w:start w:val="1"/>
      <w:numFmt w:val="decimal"/>
      <w:lvlText w:val="%1.%2.%3."/>
      <w:lvlJc w:val="left"/>
      <w:pPr>
        <w:tabs>
          <w:tab w:val="num" w:pos="1440"/>
        </w:tabs>
        <w:ind w:left="1440" w:hanging="720"/>
      </w:pPr>
      <w:rPr>
        <w:rFonts w:ascii="Arial" w:hAnsi="Arial" w:hint="default"/>
        <w:b/>
        <w:i w:val="0"/>
        <w:sz w:val="24"/>
      </w:rPr>
    </w:lvl>
    <w:lvl w:ilvl="3">
      <w:start w:val="1"/>
      <w:numFmt w:val="decimal"/>
      <w:lvlText w:val="%1.%2.%3.%4."/>
      <w:lvlJc w:val="left"/>
      <w:pPr>
        <w:tabs>
          <w:tab w:val="num" w:pos="2160"/>
        </w:tabs>
        <w:ind w:left="2160" w:hanging="720"/>
      </w:pPr>
      <w:rPr>
        <w:rFonts w:ascii="Arial" w:hAnsi="Arial" w:hint="default"/>
        <w:b/>
        <w:i w:val="0"/>
        <w:sz w:val="24"/>
      </w:rPr>
    </w:lvl>
    <w:lvl w:ilvl="4">
      <w:start w:val="1"/>
      <w:numFmt w:val="decimal"/>
      <w:lvlText w:val="%1.%2.%3.%4.%5."/>
      <w:lvlJc w:val="left"/>
      <w:pPr>
        <w:tabs>
          <w:tab w:val="num" w:pos="2880"/>
        </w:tabs>
        <w:ind w:left="2880" w:hanging="720"/>
      </w:pPr>
      <w:rPr>
        <w:rFonts w:ascii="Arial" w:hAnsi="Arial" w:hint="default"/>
        <w:b/>
        <w:i w:val="0"/>
      </w:rPr>
    </w:lvl>
    <w:lvl w:ilvl="5">
      <w:start w:val="1"/>
      <w:numFmt w:val="decimal"/>
      <w:lvlText w:val="%1.%2.%3.%4.%5.%6."/>
      <w:lvlJc w:val="left"/>
      <w:pPr>
        <w:tabs>
          <w:tab w:val="num" w:pos="2952"/>
        </w:tabs>
        <w:ind w:left="2448" w:hanging="936"/>
      </w:pPr>
      <w:rPr>
        <w:rFonts w:hint="default"/>
      </w:rPr>
    </w:lvl>
    <w:lvl w:ilvl="6">
      <w:start w:val="1"/>
      <w:numFmt w:val="decimal"/>
      <w:lvlText w:val="%1.%2.%3.%4.%5.%6.%7."/>
      <w:lvlJc w:val="left"/>
      <w:pPr>
        <w:tabs>
          <w:tab w:val="num" w:pos="3312"/>
        </w:tabs>
        <w:ind w:left="2952" w:hanging="1080"/>
      </w:pPr>
      <w:rPr>
        <w:rFonts w:hint="default"/>
      </w:rPr>
    </w:lvl>
    <w:lvl w:ilvl="7">
      <w:start w:val="1"/>
      <w:numFmt w:val="decimal"/>
      <w:lvlText w:val="%1.%2.%3.%4.%5.%6.%7.%8."/>
      <w:lvlJc w:val="left"/>
      <w:pPr>
        <w:tabs>
          <w:tab w:val="num" w:pos="4032"/>
        </w:tabs>
        <w:ind w:left="3456" w:hanging="1224"/>
      </w:pPr>
      <w:rPr>
        <w:rFonts w:hint="default"/>
      </w:rPr>
    </w:lvl>
    <w:lvl w:ilvl="8">
      <w:start w:val="1"/>
      <w:numFmt w:val="decimal"/>
      <w:lvlText w:val="%1.%2.%3.%4.%5.%6.%7.%8.%9."/>
      <w:lvlJc w:val="left"/>
      <w:pPr>
        <w:tabs>
          <w:tab w:val="num" w:pos="4752"/>
        </w:tabs>
        <w:ind w:left="4032" w:hanging="1440"/>
      </w:pPr>
      <w:rPr>
        <w:rFonts w:hint="default"/>
      </w:rPr>
    </w:lvl>
  </w:abstractNum>
  <w:abstractNum w:abstractNumId="15">
    <w:nsid w:val="5D071225"/>
    <w:multiLevelType w:val="hybridMultilevel"/>
    <w:tmpl w:val="2F5C6728"/>
    <w:lvl w:ilvl="0" w:tplc="D4486B00">
      <w:start w:val="1"/>
      <w:numFmt w:val="lowerRoman"/>
      <w:pStyle w:val="ListRomanettes"/>
      <w:lvlText w:val="(%1)"/>
      <w:lvlJc w:val="left"/>
      <w:pPr>
        <w:ind w:left="2160" w:hanging="720"/>
      </w:pPr>
      <w:rPr>
        <w:rFonts w:ascii="Calibri" w:hAnsi="Calibri" w:hint="default"/>
        <w:b w:val="0"/>
        <w:i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1B77E59"/>
    <w:multiLevelType w:val="hybridMultilevel"/>
    <w:tmpl w:val="5650D5A2"/>
    <w:lvl w:ilvl="0" w:tplc="66BA5E1C">
      <w:start w:val="1"/>
      <w:numFmt w:val="bullet"/>
      <w:pStyle w:val="Bullet5Indent"/>
      <w:lvlText w:val=""/>
      <w:lvlJc w:val="left"/>
      <w:pPr>
        <w:tabs>
          <w:tab w:val="num" w:pos="1440"/>
        </w:tabs>
        <w:ind w:left="1440" w:hanging="72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7C70FE7"/>
    <w:multiLevelType w:val="hybridMultilevel"/>
    <w:tmpl w:val="7E2A7950"/>
    <w:lvl w:ilvl="0" w:tplc="B6EAAF0E">
      <w:start w:val="1"/>
      <w:numFmt w:val="lowerLetter"/>
      <w:pStyle w:val="ListLett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51276A1"/>
    <w:multiLevelType w:val="hybridMultilevel"/>
    <w:tmpl w:val="76ACFF34"/>
    <w:lvl w:ilvl="0" w:tplc="51BAE208">
      <w:start w:val="1"/>
      <w:numFmt w:val="decimal"/>
      <w:pStyle w:val="Example1"/>
      <w:lvlText w:val="Example %1"/>
      <w:lvlJc w:val="left"/>
      <w:pPr>
        <w:ind w:left="1080" w:hanging="360"/>
      </w:pPr>
      <w:rPr>
        <w:rFonts w:ascii="Calibri" w:hAnsi="Calibri" w:hint="default"/>
        <w:b/>
        <w:i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5F20D2C"/>
    <w:multiLevelType w:val="multilevel"/>
    <w:tmpl w:val="0D583A54"/>
    <w:lvl w:ilvl="0">
      <w:start w:val="1"/>
      <w:numFmt w:val="decimal"/>
      <w:suff w:val="nothing"/>
      <w:lvlText w:val="Article %1 - "/>
      <w:lvlJc w:val="center"/>
      <w:pPr>
        <w:ind w:left="0" w:firstLine="0"/>
      </w:pPr>
      <w:rPr>
        <w:rFonts w:ascii="Calibri" w:hAnsi="Calibri" w:hint="default"/>
        <w:b/>
        <w:i w:val="0"/>
        <w:sz w:val="26"/>
        <w:szCs w:val="26"/>
      </w:rPr>
    </w:lvl>
    <w:lvl w:ilvl="1">
      <w:start w:val="1"/>
      <w:numFmt w:val="decimal"/>
      <w:lvlText w:val="%1.%2"/>
      <w:lvlJc w:val="left"/>
      <w:pPr>
        <w:tabs>
          <w:tab w:val="num" w:pos="1440"/>
        </w:tabs>
        <w:ind w:left="0" w:firstLine="720"/>
      </w:pPr>
      <w:rPr>
        <w:rFonts w:hint="default"/>
        <w:b/>
        <w:sz w:val="26"/>
      </w:rPr>
    </w:lvl>
    <w:lvl w:ilvl="2">
      <w:start w:val="1"/>
      <w:numFmt w:val="lowerLetter"/>
      <w:lvlText w:val="(%3)"/>
      <w:lvlJc w:val="left"/>
      <w:pPr>
        <w:tabs>
          <w:tab w:val="num" w:pos="1440"/>
        </w:tabs>
        <w:ind w:left="1440" w:hanging="720"/>
      </w:pPr>
      <w:rPr>
        <w:rFonts w:hint="default"/>
        <w:sz w:val="26"/>
      </w:rPr>
    </w:lvl>
    <w:lvl w:ilvl="3">
      <w:start w:val="1"/>
      <w:numFmt w:val="lowerRoman"/>
      <w:lvlText w:val="(%4)"/>
      <w:lvlJc w:val="left"/>
      <w:pPr>
        <w:tabs>
          <w:tab w:val="num" w:pos="2160"/>
        </w:tabs>
        <w:ind w:left="2160" w:hanging="720"/>
      </w:pPr>
      <w:rPr>
        <w:rFonts w:hint="default"/>
        <w:sz w:val="26"/>
      </w:rPr>
    </w:lvl>
    <w:lvl w:ilvl="4">
      <w:start w:val="1"/>
      <w:numFmt w:val="upperLetter"/>
      <w:lvlText w:val="(%5)"/>
      <w:lvlJc w:val="left"/>
      <w:pPr>
        <w:tabs>
          <w:tab w:val="num" w:pos="2880"/>
        </w:tabs>
        <w:ind w:left="2880" w:hanging="720"/>
      </w:pPr>
      <w:rPr>
        <w:rFonts w:hint="default"/>
        <w:sz w:val="26"/>
      </w:rPr>
    </w:lvl>
    <w:lvl w:ilvl="5">
      <w:start w:val="1"/>
      <w:numFmt w:val="decimal"/>
      <w:lvlText w:val="(%1)"/>
      <w:lvlJc w:val="left"/>
      <w:pPr>
        <w:tabs>
          <w:tab w:val="num" w:pos="3600"/>
        </w:tabs>
        <w:ind w:left="3600" w:hanging="720"/>
      </w:pPr>
      <w:rPr>
        <w:rFonts w:hint="default"/>
        <w:sz w:val="26"/>
      </w:rPr>
    </w:lvl>
    <w:lvl w:ilvl="6">
      <w:start w:val="1"/>
      <w:numFmt w:val="decimal"/>
      <w:pStyle w:val="Heading7"/>
      <w:lvlText w:val="%1.%2.%3.%4.%5.%6.%7"/>
      <w:lvlJc w:val="left"/>
      <w:pPr>
        <w:ind w:left="1296" w:hanging="1296"/>
      </w:pPr>
      <w:rPr>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nsid w:val="7720637A"/>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7827C59"/>
    <w:multiLevelType w:val="hybridMultilevel"/>
    <w:tmpl w:val="A8C4E332"/>
    <w:lvl w:ilvl="0" w:tplc="F40E682C">
      <w:start w:val="1"/>
      <w:numFmt w:val="lowerRoman"/>
      <w:lvlText w:val="(%1)"/>
      <w:lvlJc w:val="left"/>
      <w:pPr>
        <w:tabs>
          <w:tab w:val="num" w:pos="0"/>
        </w:tabs>
        <w:ind w:left="0" w:firstLine="0"/>
      </w:pPr>
      <w:rPr>
        <w:rFonts w:hint="default"/>
      </w:rPr>
    </w:lvl>
    <w:lvl w:ilvl="1" w:tplc="C60C4548">
      <w:start w:val="1"/>
      <w:numFmt w:val="lowerLetter"/>
      <w:lvlText w:val="%2."/>
      <w:lvlJc w:val="left"/>
      <w:pPr>
        <w:tabs>
          <w:tab w:val="num" w:pos="0"/>
        </w:tabs>
        <w:ind w:left="0" w:hanging="360"/>
      </w:pPr>
    </w:lvl>
    <w:lvl w:ilvl="2" w:tplc="29C4CB42">
      <w:start w:val="1"/>
      <w:numFmt w:val="lowerRoman"/>
      <w:lvlText w:val="%3."/>
      <w:lvlJc w:val="right"/>
      <w:pPr>
        <w:tabs>
          <w:tab w:val="num" w:pos="720"/>
        </w:tabs>
        <w:ind w:left="720" w:hanging="180"/>
      </w:pPr>
    </w:lvl>
    <w:lvl w:ilvl="3" w:tplc="5364A410">
      <w:start w:val="1"/>
      <w:numFmt w:val="decimal"/>
      <w:lvlText w:val="%4."/>
      <w:lvlJc w:val="left"/>
      <w:pPr>
        <w:tabs>
          <w:tab w:val="num" w:pos="1440"/>
        </w:tabs>
        <w:ind w:left="1440" w:hanging="360"/>
      </w:pPr>
    </w:lvl>
    <w:lvl w:ilvl="4" w:tplc="999C8230">
      <w:start w:val="1"/>
      <w:numFmt w:val="lowerRoman"/>
      <w:pStyle w:val="Listi"/>
      <w:lvlText w:val="(%5)"/>
      <w:lvlJc w:val="left"/>
      <w:pPr>
        <w:tabs>
          <w:tab w:val="num" w:pos="1440"/>
        </w:tabs>
        <w:ind w:left="1440" w:firstLine="0"/>
      </w:pPr>
      <w:rPr>
        <w:rFonts w:hint="default"/>
      </w:rPr>
    </w:lvl>
    <w:lvl w:ilvl="5" w:tplc="781646F0">
      <w:start w:val="1"/>
      <w:numFmt w:val="upperLetter"/>
      <w:pStyle w:val="ListA"/>
      <w:lvlText w:val="(%6)"/>
      <w:lvlJc w:val="left"/>
      <w:pPr>
        <w:tabs>
          <w:tab w:val="num" w:pos="3420"/>
        </w:tabs>
        <w:ind w:left="2700" w:firstLine="0"/>
      </w:pPr>
      <w:rPr>
        <w:rFonts w:ascii="Arial" w:hAnsi="Arial" w:hint="default"/>
        <w:b w:val="0"/>
        <w:i w:val="0"/>
        <w:sz w:val="24"/>
        <w:szCs w:val="24"/>
      </w:rPr>
    </w:lvl>
    <w:lvl w:ilvl="6" w:tplc="C5C251F8" w:tentative="1">
      <w:start w:val="1"/>
      <w:numFmt w:val="decimal"/>
      <w:lvlText w:val="%7."/>
      <w:lvlJc w:val="left"/>
      <w:pPr>
        <w:tabs>
          <w:tab w:val="num" w:pos="3600"/>
        </w:tabs>
        <w:ind w:left="3600" w:hanging="360"/>
      </w:pPr>
    </w:lvl>
    <w:lvl w:ilvl="7" w:tplc="FE98CC8A" w:tentative="1">
      <w:start w:val="1"/>
      <w:numFmt w:val="lowerLetter"/>
      <w:lvlText w:val="%8."/>
      <w:lvlJc w:val="left"/>
      <w:pPr>
        <w:tabs>
          <w:tab w:val="num" w:pos="4320"/>
        </w:tabs>
        <w:ind w:left="4320" w:hanging="360"/>
      </w:pPr>
    </w:lvl>
    <w:lvl w:ilvl="8" w:tplc="515E0862" w:tentative="1">
      <w:start w:val="1"/>
      <w:numFmt w:val="lowerRoman"/>
      <w:lvlText w:val="%9."/>
      <w:lvlJc w:val="right"/>
      <w:pPr>
        <w:tabs>
          <w:tab w:val="num" w:pos="5040"/>
        </w:tabs>
        <w:ind w:left="5040" w:hanging="180"/>
      </w:pPr>
    </w:lvl>
  </w:abstractNum>
  <w:abstractNum w:abstractNumId="22">
    <w:nsid w:val="78716C35"/>
    <w:multiLevelType w:val="hybridMultilevel"/>
    <w:tmpl w:val="DD72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20"/>
  </w:num>
  <w:num w:numId="4">
    <w:abstractNumId w:val="5"/>
  </w:num>
  <w:num w:numId="5">
    <w:abstractNumId w:val="6"/>
  </w:num>
  <w:num w:numId="6">
    <w:abstractNumId w:val="4"/>
  </w:num>
  <w:num w:numId="7">
    <w:abstractNumId w:val="12"/>
  </w:num>
  <w:num w:numId="8">
    <w:abstractNumId w:val="18"/>
  </w:num>
  <w:num w:numId="9">
    <w:abstractNumId w:val="13"/>
  </w:num>
  <w:num w:numId="10">
    <w:abstractNumId w:val="10"/>
  </w:num>
  <w:num w:numId="11">
    <w:abstractNumId w:val="19"/>
  </w:num>
  <w:num w:numId="12">
    <w:abstractNumId w:val="21"/>
  </w:num>
  <w:num w:numId="13">
    <w:abstractNumId w:val="1"/>
  </w:num>
  <w:num w:numId="14">
    <w:abstractNumId w:val="17"/>
  </w:num>
  <w:num w:numId="15">
    <w:abstractNumId w:val="0"/>
  </w:num>
  <w:num w:numId="16">
    <w:abstractNumId w:val="15"/>
  </w:num>
  <w:num w:numId="17">
    <w:abstractNumId w:val="7"/>
  </w:num>
  <w:num w:numId="18">
    <w:abstractNumId w:val="8"/>
  </w:num>
  <w:num w:numId="19">
    <w:abstractNumId w:val="3"/>
  </w:num>
  <w:num w:numId="20">
    <w:abstractNumId w:val="16"/>
  </w:num>
  <w:num w:numId="21">
    <w:abstractNumId w:val="9"/>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22"/>
  </w:num>
  <w:num w:numId="24">
    <w:abstractNumId w:val="2"/>
  </w:num>
  <w:num w:numId="25">
    <w:abstractNumId w:val="11"/>
  </w:num>
  <w:num w:numId="26">
    <w:abstractNumId w:val="9"/>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C">
    <w15:presenceInfo w15:providerId="None" w15:userId="DC"/>
  </w15:person>
  <w15:person w15:author="Tina L. Stark">
    <w15:presenceInfo w15:providerId="Windows Live" w15:userId="01029e10c33e2d08"/>
  </w15:person>
  <w15:person w15:author="TLS">
    <w15:presenceInfo w15:providerId="None" w15:userId="TL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SortMethod w:val="0000"/>
  <w:trackRevisions/>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lastRevisionsView" w:val="0"/>
  </w:docVars>
  <w:rsids>
    <w:rsidRoot w:val="00640E63"/>
    <w:rsid w:val="00017592"/>
    <w:rsid w:val="000233B2"/>
    <w:rsid w:val="00025636"/>
    <w:rsid w:val="00030FC2"/>
    <w:rsid w:val="000506FF"/>
    <w:rsid w:val="000747FA"/>
    <w:rsid w:val="000777E0"/>
    <w:rsid w:val="00080D5A"/>
    <w:rsid w:val="0008345B"/>
    <w:rsid w:val="000918F5"/>
    <w:rsid w:val="000A0D18"/>
    <w:rsid w:val="000A359A"/>
    <w:rsid w:val="000B2ED5"/>
    <w:rsid w:val="000C1468"/>
    <w:rsid w:val="000D2510"/>
    <w:rsid w:val="000D6172"/>
    <w:rsid w:val="00110DBD"/>
    <w:rsid w:val="001452B7"/>
    <w:rsid w:val="0016339A"/>
    <w:rsid w:val="00167A37"/>
    <w:rsid w:val="00191700"/>
    <w:rsid w:val="00197D26"/>
    <w:rsid w:val="001A4C1E"/>
    <w:rsid w:val="001F638B"/>
    <w:rsid w:val="00207FCF"/>
    <w:rsid w:val="002150BA"/>
    <w:rsid w:val="0021627F"/>
    <w:rsid w:val="0022112F"/>
    <w:rsid w:val="00240901"/>
    <w:rsid w:val="002613C9"/>
    <w:rsid w:val="00261F2E"/>
    <w:rsid w:val="002723EC"/>
    <w:rsid w:val="00281263"/>
    <w:rsid w:val="00291864"/>
    <w:rsid w:val="00292B7F"/>
    <w:rsid w:val="00297D2C"/>
    <w:rsid w:val="002A3F39"/>
    <w:rsid w:val="002B2AB4"/>
    <w:rsid w:val="002B6A77"/>
    <w:rsid w:val="002C3FB9"/>
    <w:rsid w:val="002D5385"/>
    <w:rsid w:val="002D729F"/>
    <w:rsid w:val="002E118E"/>
    <w:rsid w:val="002E29A1"/>
    <w:rsid w:val="002E2D7A"/>
    <w:rsid w:val="002E4E2E"/>
    <w:rsid w:val="002F120E"/>
    <w:rsid w:val="003409F3"/>
    <w:rsid w:val="0034748C"/>
    <w:rsid w:val="0035444C"/>
    <w:rsid w:val="0036782B"/>
    <w:rsid w:val="00370AD1"/>
    <w:rsid w:val="0037725D"/>
    <w:rsid w:val="0038180D"/>
    <w:rsid w:val="00387818"/>
    <w:rsid w:val="00390E5B"/>
    <w:rsid w:val="003A6701"/>
    <w:rsid w:val="003A68EA"/>
    <w:rsid w:val="003A6BA2"/>
    <w:rsid w:val="003C20BA"/>
    <w:rsid w:val="003C6B12"/>
    <w:rsid w:val="003E3D69"/>
    <w:rsid w:val="003E5448"/>
    <w:rsid w:val="003F224D"/>
    <w:rsid w:val="003F28D4"/>
    <w:rsid w:val="0040090C"/>
    <w:rsid w:val="0040571C"/>
    <w:rsid w:val="00414B7A"/>
    <w:rsid w:val="004175B7"/>
    <w:rsid w:val="00432144"/>
    <w:rsid w:val="004331BA"/>
    <w:rsid w:val="00436A36"/>
    <w:rsid w:val="00436E6D"/>
    <w:rsid w:val="0044281C"/>
    <w:rsid w:val="00457E02"/>
    <w:rsid w:val="004A5662"/>
    <w:rsid w:val="004C2A66"/>
    <w:rsid w:val="004C381D"/>
    <w:rsid w:val="004D027D"/>
    <w:rsid w:val="004D3622"/>
    <w:rsid w:val="004E4A99"/>
    <w:rsid w:val="004F41C9"/>
    <w:rsid w:val="004F4FCF"/>
    <w:rsid w:val="004F5015"/>
    <w:rsid w:val="005007F0"/>
    <w:rsid w:val="00505115"/>
    <w:rsid w:val="00524731"/>
    <w:rsid w:val="00555598"/>
    <w:rsid w:val="005B37A9"/>
    <w:rsid w:val="005B7508"/>
    <w:rsid w:val="005C7704"/>
    <w:rsid w:val="005D6A0C"/>
    <w:rsid w:val="005E777E"/>
    <w:rsid w:val="005F458C"/>
    <w:rsid w:val="0060282F"/>
    <w:rsid w:val="00603467"/>
    <w:rsid w:val="006037DF"/>
    <w:rsid w:val="00611722"/>
    <w:rsid w:val="0062647C"/>
    <w:rsid w:val="00640E63"/>
    <w:rsid w:val="00642DBA"/>
    <w:rsid w:val="00644B86"/>
    <w:rsid w:val="00651E1A"/>
    <w:rsid w:val="00652F31"/>
    <w:rsid w:val="0065713C"/>
    <w:rsid w:val="00672D04"/>
    <w:rsid w:val="00680871"/>
    <w:rsid w:val="00693D9B"/>
    <w:rsid w:val="006950A3"/>
    <w:rsid w:val="006A5553"/>
    <w:rsid w:val="006B0795"/>
    <w:rsid w:val="006C7356"/>
    <w:rsid w:val="006D2E75"/>
    <w:rsid w:val="006D692D"/>
    <w:rsid w:val="006D78CC"/>
    <w:rsid w:val="006E3C1F"/>
    <w:rsid w:val="006E41BB"/>
    <w:rsid w:val="006E5FC9"/>
    <w:rsid w:val="006F4491"/>
    <w:rsid w:val="00701237"/>
    <w:rsid w:val="007156E7"/>
    <w:rsid w:val="00720EE1"/>
    <w:rsid w:val="007306CD"/>
    <w:rsid w:val="00731F0B"/>
    <w:rsid w:val="00740CBD"/>
    <w:rsid w:val="00752CFE"/>
    <w:rsid w:val="00773F67"/>
    <w:rsid w:val="00782862"/>
    <w:rsid w:val="007959C9"/>
    <w:rsid w:val="007A3351"/>
    <w:rsid w:val="007A7257"/>
    <w:rsid w:val="007C235A"/>
    <w:rsid w:val="007D0EAD"/>
    <w:rsid w:val="007E0C0B"/>
    <w:rsid w:val="007E40C5"/>
    <w:rsid w:val="007E40FA"/>
    <w:rsid w:val="007E487B"/>
    <w:rsid w:val="007E4B11"/>
    <w:rsid w:val="00813223"/>
    <w:rsid w:val="00816095"/>
    <w:rsid w:val="00821FB5"/>
    <w:rsid w:val="00833DDC"/>
    <w:rsid w:val="008360A9"/>
    <w:rsid w:val="008458A8"/>
    <w:rsid w:val="008673B6"/>
    <w:rsid w:val="00881EDB"/>
    <w:rsid w:val="00896374"/>
    <w:rsid w:val="008A0AE6"/>
    <w:rsid w:val="008B160A"/>
    <w:rsid w:val="008D3715"/>
    <w:rsid w:val="008D763F"/>
    <w:rsid w:val="008F4954"/>
    <w:rsid w:val="008F6E80"/>
    <w:rsid w:val="00906E33"/>
    <w:rsid w:val="00910A52"/>
    <w:rsid w:val="00910E31"/>
    <w:rsid w:val="00913E38"/>
    <w:rsid w:val="00930120"/>
    <w:rsid w:val="00945F6C"/>
    <w:rsid w:val="00947CE7"/>
    <w:rsid w:val="009520C4"/>
    <w:rsid w:val="00970DDE"/>
    <w:rsid w:val="00973239"/>
    <w:rsid w:val="009B34A8"/>
    <w:rsid w:val="009D729C"/>
    <w:rsid w:val="009E6915"/>
    <w:rsid w:val="009F010A"/>
    <w:rsid w:val="009F7DE2"/>
    <w:rsid w:val="009F7F3C"/>
    <w:rsid w:val="009F7FBA"/>
    <w:rsid w:val="00A10BDE"/>
    <w:rsid w:val="00A1186A"/>
    <w:rsid w:val="00A25BDD"/>
    <w:rsid w:val="00A327AF"/>
    <w:rsid w:val="00A55E84"/>
    <w:rsid w:val="00A66FF2"/>
    <w:rsid w:val="00A83A92"/>
    <w:rsid w:val="00A90F1F"/>
    <w:rsid w:val="00A93B59"/>
    <w:rsid w:val="00AB2256"/>
    <w:rsid w:val="00AB74A2"/>
    <w:rsid w:val="00AC153F"/>
    <w:rsid w:val="00AD59C5"/>
    <w:rsid w:val="00AD75D9"/>
    <w:rsid w:val="00AF6B2F"/>
    <w:rsid w:val="00B10F21"/>
    <w:rsid w:val="00B17518"/>
    <w:rsid w:val="00B36AB8"/>
    <w:rsid w:val="00B423D5"/>
    <w:rsid w:val="00B51640"/>
    <w:rsid w:val="00B56C80"/>
    <w:rsid w:val="00B61330"/>
    <w:rsid w:val="00B6412C"/>
    <w:rsid w:val="00B6659E"/>
    <w:rsid w:val="00B7372A"/>
    <w:rsid w:val="00B80E58"/>
    <w:rsid w:val="00B902DE"/>
    <w:rsid w:val="00B9239C"/>
    <w:rsid w:val="00B937B6"/>
    <w:rsid w:val="00B96749"/>
    <w:rsid w:val="00BA6514"/>
    <w:rsid w:val="00BB5E62"/>
    <w:rsid w:val="00BC189C"/>
    <w:rsid w:val="00BE7EB2"/>
    <w:rsid w:val="00C003D9"/>
    <w:rsid w:val="00C107CE"/>
    <w:rsid w:val="00C135CA"/>
    <w:rsid w:val="00C14FDE"/>
    <w:rsid w:val="00C15F0B"/>
    <w:rsid w:val="00C1602C"/>
    <w:rsid w:val="00C176EA"/>
    <w:rsid w:val="00C2038F"/>
    <w:rsid w:val="00C27DD8"/>
    <w:rsid w:val="00C30805"/>
    <w:rsid w:val="00C332CF"/>
    <w:rsid w:val="00C35319"/>
    <w:rsid w:val="00C52EF3"/>
    <w:rsid w:val="00C61739"/>
    <w:rsid w:val="00C62256"/>
    <w:rsid w:val="00C81935"/>
    <w:rsid w:val="00C8284C"/>
    <w:rsid w:val="00C85D8A"/>
    <w:rsid w:val="00CA0D42"/>
    <w:rsid w:val="00CB607F"/>
    <w:rsid w:val="00CC4586"/>
    <w:rsid w:val="00CC55E2"/>
    <w:rsid w:val="00CD38E7"/>
    <w:rsid w:val="00CD7729"/>
    <w:rsid w:val="00CE5FB9"/>
    <w:rsid w:val="00D0074C"/>
    <w:rsid w:val="00D074AC"/>
    <w:rsid w:val="00D2033B"/>
    <w:rsid w:val="00D22153"/>
    <w:rsid w:val="00D3725D"/>
    <w:rsid w:val="00D40AA9"/>
    <w:rsid w:val="00D65FB5"/>
    <w:rsid w:val="00D7366E"/>
    <w:rsid w:val="00D756A2"/>
    <w:rsid w:val="00D842FE"/>
    <w:rsid w:val="00D86546"/>
    <w:rsid w:val="00DA099A"/>
    <w:rsid w:val="00DB36ED"/>
    <w:rsid w:val="00DD16CA"/>
    <w:rsid w:val="00DE1018"/>
    <w:rsid w:val="00DF4485"/>
    <w:rsid w:val="00DF6DA3"/>
    <w:rsid w:val="00E01AF7"/>
    <w:rsid w:val="00E04748"/>
    <w:rsid w:val="00E10B86"/>
    <w:rsid w:val="00E31D29"/>
    <w:rsid w:val="00E337CB"/>
    <w:rsid w:val="00E422C8"/>
    <w:rsid w:val="00E51346"/>
    <w:rsid w:val="00E545F9"/>
    <w:rsid w:val="00E55141"/>
    <w:rsid w:val="00E62776"/>
    <w:rsid w:val="00E70DA3"/>
    <w:rsid w:val="00E74979"/>
    <w:rsid w:val="00E84857"/>
    <w:rsid w:val="00EA5573"/>
    <w:rsid w:val="00EA6441"/>
    <w:rsid w:val="00EB1FC3"/>
    <w:rsid w:val="00ED20EE"/>
    <w:rsid w:val="00F147BE"/>
    <w:rsid w:val="00F27D29"/>
    <w:rsid w:val="00F32D3D"/>
    <w:rsid w:val="00F33AFB"/>
    <w:rsid w:val="00F347AA"/>
    <w:rsid w:val="00F3550A"/>
    <w:rsid w:val="00F37501"/>
    <w:rsid w:val="00F40EEE"/>
    <w:rsid w:val="00F41538"/>
    <w:rsid w:val="00F41A78"/>
    <w:rsid w:val="00F60DAF"/>
    <w:rsid w:val="00F8510E"/>
    <w:rsid w:val="00F8703E"/>
    <w:rsid w:val="00F90582"/>
    <w:rsid w:val="00F950F7"/>
    <w:rsid w:val="00F952D8"/>
    <w:rsid w:val="00FA736D"/>
    <w:rsid w:val="00FB1450"/>
    <w:rsid w:val="00FB175F"/>
    <w:rsid w:val="00FC2590"/>
    <w:rsid w:val="00FE0937"/>
    <w:rsid w:val="00FF1792"/>
    <w:rsid w:val="00FF78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F15EA3"/>
  <w15:docId w15:val="{8A5F1D35-E04D-4A95-88CA-38AAE1EDC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US" w:eastAsia="en-US" w:bidi="ar-SA"/>
      </w:rPr>
    </w:rPrDefault>
    <w:pPrDefault>
      <w:pPr>
        <w:spacing w:after="240"/>
        <w:ind w:left="2160" w:hanging="14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59E"/>
    <w:pPr>
      <w:ind w:left="0" w:firstLine="0"/>
    </w:pPr>
    <w:rPr>
      <w:rFonts w:ascii="Calibri" w:hAnsi="Calibri"/>
      <w:sz w:val="26"/>
      <w:szCs w:val="26"/>
    </w:rPr>
  </w:style>
  <w:style w:type="paragraph" w:styleId="Heading1">
    <w:name w:val="heading 1"/>
    <w:basedOn w:val="Normal"/>
    <w:next w:val="Heading2"/>
    <w:link w:val="Heading1Char"/>
    <w:uiPriority w:val="9"/>
    <w:qFormat/>
    <w:rsid w:val="00C62256"/>
    <w:pPr>
      <w:numPr>
        <w:numId w:val="22"/>
      </w:numPr>
      <w:jc w:val="center"/>
      <w:outlineLvl w:val="0"/>
    </w:pPr>
    <w:rPr>
      <w:rFonts w:eastAsiaTheme="majorEastAsia" w:cs="Estrangelo Edessa"/>
      <w:b/>
      <w:bCs/>
      <w:szCs w:val="32"/>
    </w:rPr>
  </w:style>
  <w:style w:type="paragraph" w:styleId="Heading2">
    <w:name w:val="heading 2"/>
    <w:basedOn w:val="Normal"/>
    <w:link w:val="Heading2Char"/>
    <w:qFormat/>
    <w:rsid w:val="002150BA"/>
    <w:pPr>
      <w:keepNext/>
      <w:numPr>
        <w:ilvl w:val="1"/>
        <w:numId w:val="22"/>
      </w:numPr>
      <w:outlineLvl w:val="1"/>
    </w:pPr>
    <w:rPr>
      <w:rFonts w:eastAsia="Times New Roman" w:cs="Arial"/>
      <w:bCs/>
      <w:iCs/>
      <w:szCs w:val="28"/>
    </w:rPr>
  </w:style>
  <w:style w:type="paragraph" w:styleId="Heading3">
    <w:name w:val="heading 3"/>
    <w:basedOn w:val="Normal"/>
    <w:link w:val="Heading3Char"/>
    <w:uiPriority w:val="9"/>
    <w:unhideWhenUsed/>
    <w:qFormat/>
    <w:rsid w:val="00B423D5"/>
    <w:pPr>
      <w:numPr>
        <w:ilvl w:val="2"/>
        <w:numId w:val="22"/>
      </w:numPr>
      <w:outlineLvl w:val="2"/>
    </w:pPr>
    <w:rPr>
      <w:rFonts w:eastAsiaTheme="majorEastAsia" w:cstheme="majorBidi"/>
      <w:bCs/>
    </w:rPr>
  </w:style>
  <w:style w:type="paragraph" w:styleId="Heading4">
    <w:name w:val="heading 4"/>
    <w:basedOn w:val="Normal"/>
    <w:link w:val="Heading4Char"/>
    <w:uiPriority w:val="9"/>
    <w:unhideWhenUsed/>
    <w:qFormat/>
    <w:rsid w:val="00B423D5"/>
    <w:pPr>
      <w:numPr>
        <w:ilvl w:val="3"/>
        <w:numId w:val="22"/>
      </w:numPr>
      <w:tabs>
        <w:tab w:val="left" w:pos="1440"/>
      </w:tabs>
      <w:outlineLvl w:val="3"/>
    </w:pPr>
    <w:rPr>
      <w:rFonts w:eastAsiaTheme="majorEastAsia" w:cstheme="majorBidi"/>
      <w:bCs/>
      <w:iCs/>
    </w:rPr>
  </w:style>
  <w:style w:type="paragraph" w:styleId="Heading5">
    <w:name w:val="heading 5"/>
    <w:basedOn w:val="Normal"/>
    <w:link w:val="Heading5Char"/>
    <w:uiPriority w:val="9"/>
    <w:unhideWhenUsed/>
    <w:qFormat/>
    <w:rsid w:val="00B423D5"/>
    <w:pPr>
      <w:numPr>
        <w:ilvl w:val="4"/>
        <w:numId w:val="22"/>
      </w:numPr>
      <w:outlineLvl w:val="4"/>
    </w:pPr>
    <w:rPr>
      <w:rFonts w:eastAsiaTheme="majorEastAsia" w:cstheme="majorBidi"/>
    </w:rPr>
  </w:style>
  <w:style w:type="paragraph" w:styleId="Heading6">
    <w:name w:val="heading 6"/>
    <w:basedOn w:val="Normal"/>
    <w:link w:val="Heading6Char"/>
    <w:uiPriority w:val="9"/>
    <w:unhideWhenUsed/>
    <w:qFormat/>
    <w:rsid w:val="00B423D5"/>
    <w:pPr>
      <w:numPr>
        <w:ilvl w:val="5"/>
        <w:numId w:val="22"/>
      </w:numPr>
      <w:outlineLvl w:val="5"/>
    </w:pPr>
    <w:rPr>
      <w:rFonts w:eastAsiaTheme="majorEastAsia" w:cstheme="majorBidi"/>
      <w:color w:val="1F4D78" w:themeColor="accent1" w:themeShade="7F"/>
    </w:rPr>
  </w:style>
  <w:style w:type="paragraph" w:styleId="Heading7">
    <w:name w:val="heading 7"/>
    <w:basedOn w:val="Normal"/>
    <w:next w:val="Normal"/>
    <w:link w:val="Heading7Char"/>
    <w:qFormat/>
    <w:rsid w:val="00B6659E"/>
    <w:pPr>
      <w:numPr>
        <w:ilvl w:val="6"/>
        <w:numId w:val="11"/>
      </w:num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
    <w:semiHidden/>
    <w:unhideWhenUsed/>
    <w:qFormat/>
    <w:rsid w:val="00B6659E"/>
    <w:pPr>
      <w:keepNext/>
      <w:keepLines/>
      <w:numPr>
        <w:ilvl w:val="7"/>
        <w:numId w:val="1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B6659E"/>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B6659E"/>
    <w:pPr>
      <w:numPr>
        <w:numId w:val="2"/>
      </w:numPr>
    </w:pPr>
  </w:style>
  <w:style w:type="numbering" w:styleId="1ai">
    <w:name w:val="Outline List 1"/>
    <w:basedOn w:val="NoList"/>
    <w:rsid w:val="00B6659E"/>
    <w:pPr>
      <w:numPr>
        <w:numId w:val="3"/>
      </w:numPr>
    </w:pPr>
  </w:style>
  <w:style w:type="character" w:customStyle="1" w:styleId="Heading1Char">
    <w:name w:val="Heading 1 Char"/>
    <w:basedOn w:val="DefaultParagraphFont"/>
    <w:link w:val="Heading1"/>
    <w:uiPriority w:val="9"/>
    <w:rsid w:val="00C62256"/>
    <w:rPr>
      <w:rFonts w:ascii="Calibri" w:eastAsiaTheme="majorEastAsia" w:hAnsi="Calibri" w:cs="Estrangelo Edessa"/>
      <w:b/>
      <w:bCs/>
      <w:sz w:val="26"/>
      <w:szCs w:val="32"/>
    </w:rPr>
  </w:style>
  <w:style w:type="character" w:customStyle="1" w:styleId="Heading2Char">
    <w:name w:val="Heading 2 Char"/>
    <w:basedOn w:val="DefaultParagraphFont"/>
    <w:link w:val="Heading2"/>
    <w:rsid w:val="002150BA"/>
    <w:rPr>
      <w:rFonts w:ascii="Calibri" w:eastAsia="Times New Roman" w:hAnsi="Calibri" w:cs="Arial"/>
      <w:bCs/>
      <w:iCs/>
      <w:sz w:val="26"/>
      <w:szCs w:val="28"/>
    </w:rPr>
  </w:style>
  <w:style w:type="character" w:customStyle="1" w:styleId="Heading3Char">
    <w:name w:val="Heading 3 Char"/>
    <w:basedOn w:val="DefaultParagraphFont"/>
    <w:link w:val="Heading3"/>
    <w:uiPriority w:val="9"/>
    <w:rsid w:val="00B423D5"/>
    <w:rPr>
      <w:rFonts w:ascii="Calibri" w:eastAsiaTheme="majorEastAsia" w:hAnsi="Calibri" w:cstheme="majorBidi"/>
      <w:bCs/>
      <w:sz w:val="26"/>
      <w:szCs w:val="26"/>
    </w:rPr>
  </w:style>
  <w:style w:type="character" w:customStyle="1" w:styleId="Heading4Char">
    <w:name w:val="Heading 4 Char"/>
    <w:basedOn w:val="DefaultParagraphFont"/>
    <w:link w:val="Heading4"/>
    <w:uiPriority w:val="9"/>
    <w:rsid w:val="00B423D5"/>
    <w:rPr>
      <w:rFonts w:ascii="Calibri" w:eastAsiaTheme="majorEastAsia" w:hAnsi="Calibri" w:cstheme="majorBidi"/>
      <w:bCs/>
      <w:iCs/>
      <w:sz w:val="26"/>
      <w:szCs w:val="26"/>
    </w:rPr>
  </w:style>
  <w:style w:type="character" w:customStyle="1" w:styleId="Heading5Char">
    <w:name w:val="Heading 5 Char"/>
    <w:basedOn w:val="DefaultParagraphFont"/>
    <w:link w:val="Heading5"/>
    <w:uiPriority w:val="9"/>
    <w:rsid w:val="00B423D5"/>
    <w:rPr>
      <w:rFonts w:ascii="Calibri" w:eastAsiaTheme="majorEastAsia" w:hAnsi="Calibri" w:cstheme="majorBidi"/>
      <w:sz w:val="26"/>
      <w:szCs w:val="26"/>
    </w:rPr>
  </w:style>
  <w:style w:type="character" w:customStyle="1" w:styleId="Heading6Char">
    <w:name w:val="Heading 6 Char"/>
    <w:basedOn w:val="DefaultParagraphFont"/>
    <w:link w:val="Heading6"/>
    <w:uiPriority w:val="9"/>
    <w:rsid w:val="00B423D5"/>
    <w:rPr>
      <w:rFonts w:ascii="Calibri" w:eastAsiaTheme="majorEastAsia" w:hAnsi="Calibri" w:cstheme="majorBidi"/>
      <w:color w:val="1F4D78" w:themeColor="accent1" w:themeShade="7F"/>
      <w:sz w:val="26"/>
      <w:szCs w:val="26"/>
    </w:rPr>
  </w:style>
  <w:style w:type="character" w:customStyle="1" w:styleId="Heading7Char">
    <w:name w:val="Heading 7 Char"/>
    <w:basedOn w:val="DefaultParagraphFont"/>
    <w:link w:val="Heading7"/>
    <w:rsid w:val="00B6659E"/>
    <w:rPr>
      <w:sz w:val="24"/>
      <w:szCs w:val="24"/>
    </w:rPr>
  </w:style>
  <w:style w:type="character" w:customStyle="1" w:styleId="Heading8Char">
    <w:name w:val="Heading 8 Char"/>
    <w:basedOn w:val="DefaultParagraphFont"/>
    <w:link w:val="Heading8"/>
    <w:uiPriority w:val="9"/>
    <w:semiHidden/>
    <w:rsid w:val="00B6659E"/>
    <w:rPr>
      <w:rFonts w:asciiTheme="majorHAnsi" w:eastAsiaTheme="majorEastAsia" w:hAnsiTheme="majorHAnsi" w:cstheme="majorBidi"/>
      <w:color w:val="404040" w:themeColor="text1" w:themeTint="BF"/>
      <w:szCs w:val="26"/>
    </w:rPr>
  </w:style>
  <w:style w:type="character" w:customStyle="1" w:styleId="Heading9Char">
    <w:name w:val="Heading 9 Char"/>
    <w:basedOn w:val="DefaultParagraphFont"/>
    <w:link w:val="Heading9"/>
    <w:uiPriority w:val="9"/>
    <w:semiHidden/>
    <w:rsid w:val="00B6659E"/>
    <w:rPr>
      <w:rFonts w:asciiTheme="majorHAnsi" w:eastAsiaTheme="majorEastAsia" w:hAnsiTheme="majorHAnsi" w:cstheme="majorBidi"/>
      <w:i/>
      <w:iCs/>
      <w:color w:val="404040" w:themeColor="text1" w:themeTint="BF"/>
      <w:szCs w:val="26"/>
    </w:rPr>
  </w:style>
  <w:style w:type="numbering" w:styleId="ArticleSection">
    <w:name w:val="Outline List 3"/>
    <w:basedOn w:val="NoList"/>
    <w:rsid w:val="00B6659E"/>
    <w:pPr>
      <w:numPr>
        <w:numId w:val="4"/>
      </w:numPr>
    </w:pPr>
  </w:style>
  <w:style w:type="paragraph" w:styleId="BalloonText">
    <w:name w:val="Balloon Text"/>
    <w:basedOn w:val="Normal"/>
    <w:link w:val="BalloonTextChar"/>
    <w:rsid w:val="00B6659E"/>
    <w:rPr>
      <w:rFonts w:asciiTheme="minorHAnsi" w:hAnsiTheme="minorHAnsi" w:cs="Tahoma"/>
      <w:sz w:val="16"/>
      <w:szCs w:val="16"/>
    </w:rPr>
  </w:style>
  <w:style w:type="character" w:customStyle="1" w:styleId="BalloonTextChar">
    <w:name w:val="Balloon Text Char"/>
    <w:link w:val="BalloonText"/>
    <w:rsid w:val="00B6659E"/>
    <w:rPr>
      <w:rFonts w:asciiTheme="minorHAnsi" w:hAnsiTheme="minorHAnsi" w:cs="Tahoma"/>
      <w:sz w:val="16"/>
      <w:szCs w:val="16"/>
    </w:rPr>
  </w:style>
  <w:style w:type="paragraph" w:customStyle="1" w:styleId="BlockText1">
    <w:name w:val="Block Text 1&quot;"/>
    <w:basedOn w:val="Normal"/>
    <w:next w:val="Normal"/>
    <w:rsid w:val="00B6659E"/>
    <w:pPr>
      <w:spacing w:line="480" w:lineRule="auto"/>
      <w:ind w:left="1440" w:right="720"/>
    </w:pPr>
    <w:rPr>
      <w:szCs w:val="24"/>
    </w:rPr>
  </w:style>
  <w:style w:type="paragraph" w:customStyle="1" w:styleId="BlockText5">
    <w:name w:val="Block Text .5&quot;"/>
    <w:basedOn w:val="BlockText1"/>
    <w:qFormat/>
    <w:rsid w:val="00B6659E"/>
    <w:pPr>
      <w:spacing w:line="240" w:lineRule="auto"/>
      <w:ind w:left="720"/>
    </w:pPr>
  </w:style>
  <w:style w:type="paragraph" w:styleId="BodyText">
    <w:name w:val="Body Text"/>
    <w:basedOn w:val="Normal"/>
    <w:link w:val="BodyTextChar"/>
    <w:rsid w:val="00B6659E"/>
    <w:rPr>
      <w:szCs w:val="24"/>
    </w:rPr>
  </w:style>
  <w:style w:type="character" w:customStyle="1" w:styleId="BodyTextChar">
    <w:name w:val="Body Text Char"/>
    <w:link w:val="BodyText"/>
    <w:rsid w:val="00B6659E"/>
    <w:rPr>
      <w:rFonts w:ascii="Calibri" w:hAnsi="Calibri"/>
      <w:sz w:val="26"/>
      <w:szCs w:val="24"/>
    </w:rPr>
  </w:style>
  <w:style w:type="paragraph" w:customStyle="1" w:styleId="BodyText1stIndent-Dbl">
    <w:name w:val="Body Text 1st Indent - Dbl"/>
    <w:basedOn w:val="Normal"/>
    <w:rsid w:val="00B6659E"/>
    <w:pPr>
      <w:keepNext/>
      <w:spacing w:line="480" w:lineRule="auto"/>
      <w:ind w:firstLine="720"/>
    </w:pPr>
    <w:rPr>
      <w:rFonts w:cs="CenturyStd-Light"/>
      <w:szCs w:val="18"/>
    </w:rPr>
  </w:style>
  <w:style w:type="paragraph" w:customStyle="1" w:styleId="BodyText1stIndent-Single">
    <w:name w:val="Body Text 1st Indent - Single"/>
    <w:basedOn w:val="Normal"/>
    <w:rsid w:val="00B6659E"/>
    <w:pPr>
      <w:widowControl w:val="0"/>
      <w:tabs>
        <w:tab w:val="left" w:pos="720"/>
      </w:tabs>
      <w:autoSpaceDE w:val="0"/>
      <w:autoSpaceDN w:val="0"/>
      <w:adjustRightInd w:val="0"/>
      <w:ind w:firstLine="720"/>
    </w:pPr>
    <w:rPr>
      <w:szCs w:val="24"/>
    </w:rPr>
  </w:style>
  <w:style w:type="paragraph" w:customStyle="1" w:styleId="BodyTextCentered">
    <w:name w:val="Body Text Centered"/>
    <w:basedOn w:val="Normal"/>
    <w:rsid w:val="00B6659E"/>
    <w:pPr>
      <w:jc w:val="center"/>
    </w:pPr>
    <w:rPr>
      <w:szCs w:val="24"/>
    </w:rPr>
  </w:style>
  <w:style w:type="paragraph" w:customStyle="1" w:styleId="Bullet5Indent">
    <w:name w:val="Bullet .5 Indent"/>
    <w:basedOn w:val="Normal"/>
    <w:rsid w:val="00B6659E"/>
    <w:pPr>
      <w:numPr>
        <w:numId w:val="20"/>
      </w:numPr>
    </w:pPr>
  </w:style>
  <w:style w:type="paragraph" w:customStyle="1" w:styleId="Centered">
    <w:name w:val="Centered"/>
    <w:basedOn w:val="Normal"/>
    <w:next w:val="Normal"/>
    <w:qFormat/>
    <w:rsid w:val="00B6659E"/>
    <w:pPr>
      <w:keepNext/>
      <w:jc w:val="center"/>
    </w:pPr>
    <w:rPr>
      <w:rFonts w:cs="CenturyStd-Light"/>
      <w:szCs w:val="20"/>
    </w:rPr>
  </w:style>
  <w:style w:type="character" w:styleId="CommentReference">
    <w:name w:val="annotation reference"/>
    <w:rsid w:val="00B6659E"/>
    <w:rPr>
      <w:sz w:val="16"/>
      <w:szCs w:val="16"/>
    </w:rPr>
  </w:style>
  <w:style w:type="paragraph" w:styleId="CommentText">
    <w:name w:val="annotation text"/>
    <w:basedOn w:val="Normal"/>
    <w:link w:val="CommentTextChar"/>
    <w:rsid w:val="00B6659E"/>
    <w:rPr>
      <w:sz w:val="20"/>
    </w:rPr>
  </w:style>
  <w:style w:type="character" w:customStyle="1" w:styleId="CommentTextChar">
    <w:name w:val="Comment Text Char"/>
    <w:link w:val="CommentText"/>
    <w:rsid w:val="00B6659E"/>
    <w:rPr>
      <w:rFonts w:ascii="Calibri" w:hAnsi="Calibri"/>
      <w:szCs w:val="26"/>
    </w:rPr>
  </w:style>
  <w:style w:type="paragraph" w:styleId="CommentSubject">
    <w:name w:val="annotation subject"/>
    <w:basedOn w:val="CommentText"/>
    <w:next w:val="CommentText"/>
    <w:link w:val="CommentSubjectChar"/>
    <w:uiPriority w:val="99"/>
    <w:semiHidden/>
    <w:unhideWhenUsed/>
    <w:rsid w:val="00B6659E"/>
    <w:rPr>
      <w:b/>
      <w:bCs/>
    </w:rPr>
  </w:style>
  <w:style w:type="character" w:customStyle="1" w:styleId="CommentSubjectChar">
    <w:name w:val="Comment Subject Char"/>
    <w:link w:val="CommentSubject"/>
    <w:uiPriority w:val="99"/>
    <w:semiHidden/>
    <w:rsid w:val="00B6659E"/>
    <w:rPr>
      <w:rFonts w:ascii="Calibri" w:hAnsi="Calibri"/>
      <w:b/>
      <w:bCs/>
      <w:szCs w:val="26"/>
    </w:rPr>
  </w:style>
  <w:style w:type="paragraph" w:customStyle="1" w:styleId="Contracta1">
    <w:name w:val="Contract (a) 1”"/>
    <w:basedOn w:val="Normal"/>
    <w:rsid w:val="00B6659E"/>
    <w:rPr>
      <w:szCs w:val="18"/>
    </w:rPr>
  </w:style>
  <w:style w:type="paragraph" w:customStyle="1" w:styleId="Contracti">
    <w:name w:val="Contract (i)"/>
    <w:basedOn w:val="Contracta1"/>
    <w:rsid w:val="00B6659E"/>
    <w:pPr>
      <w:numPr>
        <w:ilvl w:val="1"/>
        <w:numId w:val="7"/>
      </w:numPr>
    </w:pPr>
  </w:style>
  <w:style w:type="paragraph" w:styleId="E-mailSignature">
    <w:name w:val="E-mail Signature"/>
    <w:basedOn w:val="Normal"/>
    <w:link w:val="E-mailSignatureChar"/>
    <w:rsid w:val="00B6659E"/>
    <w:rPr>
      <w:rFonts w:ascii="Arial" w:hAnsi="Arial"/>
      <w:szCs w:val="24"/>
    </w:rPr>
  </w:style>
  <w:style w:type="character" w:customStyle="1" w:styleId="E-mailSignatureChar">
    <w:name w:val="E-mail Signature Char"/>
    <w:basedOn w:val="DefaultParagraphFont"/>
    <w:link w:val="E-mailSignature"/>
    <w:rsid w:val="00B6659E"/>
    <w:rPr>
      <w:rFonts w:ascii="Arial" w:hAnsi="Arial"/>
      <w:sz w:val="26"/>
      <w:szCs w:val="24"/>
    </w:rPr>
  </w:style>
  <w:style w:type="paragraph" w:styleId="EnvelopeAddress">
    <w:name w:val="envelope address"/>
    <w:basedOn w:val="Normal"/>
    <w:uiPriority w:val="99"/>
    <w:unhideWhenUsed/>
    <w:rsid w:val="00B6659E"/>
    <w:pPr>
      <w:framePr w:w="7920" w:h="1980" w:hRule="exact" w:hSpace="180" w:wrap="auto" w:hAnchor="page" w:xAlign="center" w:yAlign="bottom"/>
      <w:ind w:left="2880"/>
    </w:pPr>
    <w:rPr>
      <w:sz w:val="24"/>
      <w:szCs w:val="24"/>
    </w:rPr>
  </w:style>
  <w:style w:type="paragraph" w:styleId="EnvelopeReturn">
    <w:name w:val="envelope return"/>
    <w:basedOn w:val="Normal"/>
    <w:uiPriority w:val="99"/>
    <w:unhideWhenUsed/>
    <w:rsid w:val="00B6659E"/>
    <w:rPr>
      <w:sz w:val="20"/>
    </w:rPr>
  </w:style>
  <w:style w:type="paragraph" w:customStyle="1" w:styleId="Example1">
    <w:name w:val="Example 1"/>
    <w:basedOn w:val="Normal"/>
    <w:next w:val="Normal"/>
    <w:rsid w:val="00B6659E"/>
    <w:pPr>
      <w:numPr>
        <w:numId w:val="8"/>
      </w:numPr>
    </w:pPr>
    <w:rPr>
      <w:b/>
      <w:szCs w:val="24"/>
    </w:rPr>
  </w:style>
  <w:style w:type="paragraph" w:customStyle="1" w:styleId="ExampleUnnumbered">
    <w:name w:val="Example Unnumbered"/>
    <w:basedOn w:val="Normal"/>
    <w:qFormat/>
    <w:rsid w:val="00B6659E"/>
    <w:pPr>
      <w:spacing w:line="480" w:lineRule="auto"/>
      <w:ind w:left="720" w:right="720" w:firstLine="720"/>
    </w:pPr>
    <w:rPr>
      <w:b/>
      <w:szCs w:val="24"/>
    </w:rPr>
  </w:style>
  <w:style w:type="paragraph" w:customStyle="1" w:styleId="FNText">
    <w:name w:val="FN Text"/>
    <w:basedOn w:val="Normal"/>
    <w:link w:val="FNTextChar"/>
    <w:rsid w:val="00B6659E"/>
    <w:pPr>
      <w:widowControl w:val="0"/>
      <w:autoSpaceDE w:val="0"/>
      <w:autoSpaceDN w:val="0"/>
      <w:adjustRightInd w:val="0"/>
      <w:ind w:firstLine="720"/>
      <w:jc w:val="both"/>
    </w:pPr>
    <w:rPr>
      <w:sz w:val="18"/>
      <w:szCs w:val="24"/>
    </w:rPr>
  </w:style>
  <w:style w:type="character" w:customStyle="1" w:styleId="FNTextChar">
    <w:name w:val="FN Text Char"/>
    <w:link w:val="FNText"/>
    <w:rsid w:val="00B6659E"/>
    <w:rPr>
      <w:rFonts w:ascii="Calibri" w:hAnsi="Calibri"/>
      <w:sz w:val="18"/>
      <w:szCs w:val="24"/>
    </w:rPr>
  </w:style>
  <w:style w:type="paragraph" w:styleId="Footer">
    <w:name w:val="footer"/>
    <w:basedOn w:val="Normal"/>
    <w:link w:val="FooterChar"/>
    <w:uiPriority w:val="99"/>
    <w:rsid w:val="00B6659E"/>
    <w:rPr>
      <w:sz w:val="20"/>
    </w:rPr>
  </w:style>
  <w:style w:type="character" w:customStyle="1" w:styleId="FooterChar">
    <w:name w:val="Footer Char"/>
    <w:link w:val="Footer"/>
    <w:uiPriority w:val="99"/>
    <w:rsid w:val="00B6659E"/>
    <w:rPr>
      <w:rFonts w:ascii="Calibri" w:hAnsi="Calibri"/>
      <w:szCs w:val="26"/>
    </w:rPr>
  </w:style>
  <w:style w:type="character" w:styleId="FootnoteReference">
    <w:name w:val="footnote reference"/>
    <w:rsid w:val="00B6659E"/>
    <w:rPr>
      <w:rFonts w:ascii="Arial" w:hAnsi="Arial"/>
      <w:sz w:val="18"/>
      <w:szCs w:val="18"/>
      <w:vertAlign w:val="superscript"/>
    </w:rPr>
  </w:style>
  <w:style w:type="paragraph" w:styleId="FootnoteText">
    <w:name w:val="footnote text"/>
    <w:basedOn w:val="Normal"/>
    <w:link w:val="FootnoteTextChar"/>
    <w:rsid w:val="00B6659E"/>
    <w:pPr>
      <w:tabs>
        <w:tab w:val="left" w:pos="720"/>
      </w:tabs>
      <w:suppressAutoHyphens/>
      <w:ind w:firstLine="720"/>
      <w:jc w:val="both"/>
    </w:pPr>
    <w:rPr>
      <w:sz w:val="18"/>
      <w:szCs w:val="24"/>
    </w:rPr>
  </w:style>
  <w:style w:type="character" w:customStyle="1" w:styleId="FootnoteTextChar">
    <w:name w:val="Footnote Text Char"/>
    <w:link w:val="FootnoteText"/>
    <w:rsid w:val="00B6659E"/>
    <w:rPr>
      <w:rFonts w:ascii="Calibri" w:hAnsi="Calibri"/>
      <w:sz w:val="18"/>
      <w:szCs w:val="24"/>
    </w:rPr>
  </w:style>
  <w:style w:type="paragraph" w:styleId="Header">
    <w:name w:val="header"/>
    <w:basedOn w:val="Normal"/>
    <w:link w:val="HeaderChar"/>
    <w:rsid w:val="00B6659E"/>
    <w:rPr>
      <w:sz w:val="20"/>
    </w:rPr>
  </w:style>
  <w:style w:type="character" w:customStyle="1" w:styleId="HeaderChar">
    <w:name w:val="Header Char"/>
    <w:link w:val="Header"/>
    <w:rsid w:val="00B6659E"/>
    <w:rPr>
      <w:rFonts w:ascii="Calibri" w:hAnsi="Calibri"/>
      <w:szCs w:val="26"/>
    </w:rPr>
  </w:style>
  <w:style w:type="paragraph" w:customStyle="1" w:styleId="Listi">
    <w:name w:val="List (i)"/>
    <w:basedOn w:val="Normal"/>
    <w:rsid w:val="008673B6"/>
    <w:pPr>
      <w:numPr>
        <w:ilvl w:val="4"/>
        <w:numId w:val="12"/>
      </w:numPr>
      <w:ind w:hanging="720"/>
    </w:pPr>
    <w:rPr>
      <w:szCs w:val="24"/>
    </w:rPr>
  </w:style>
  <w:style w:type="paragraph" w:customStyle="1" w:styleId="ListA">
    <w:name w:val="List (A)"/>
    <w:basedOn w:val="Listi"/>
    <w:rsid w:val="00B6659E"/>
    <w:pPr>
      <w:numPr>
        <w:ilvl w:val="5"/>
      </w:numPr>
    </w:pPr>
  </w:style>
  <w:style w:type="paragraph" w:styleId="ListNumber">
    <w:name w:val="List Number"/>
    <w:basedOn w:val="Normal"/>
    <w:rsid w:val="00B6659E"/>
    <w:pPr>
      <w:numPr>
        <w:numId w:val="13"/>
      </w:numPr>
    </w:pPr>
    <w:rPr>
      <w:rFonts w:eastAsia="Calibri"/>
      <w:szCs w:val="24"/>
    </w:rPr>
  </w:style>
  <w:style w:type="paragraph" w:customStyle="1" w:styleId="ListLetter">
    <w:name w:val="List Letter"/>
    <w:basedOn w:val="ListNumber"/>
    <w:rsid w:val="00B6659E"/>
    <w:pPr>
      <w:numPr>
        <w:numId w:val="14"/>
      </w:numPr>
      <w:tabs>
        <w:tab w:val="left" w:pos="1440"/>
      </w:tabs>
    </w:pPr>
    <w:rPr>
      <w:rFonts w:eastAsia="Times New Roman"/>
      <w:szCs w:val="18"/>
    </w:rPr>
  </w:style>
  <w:style w:type="paragraph" w:customStyle="1" w:styleId="ListLettera">
    <w:name w:val="List Letter (a)"/>
    <w:basedOn w:val="ListLetter"/>
    <w:rsid w:val="00B6659E"/>
    <w:pPr>
      <w:numPr>
        <w:numId w:val="18"/>
      </w:numPr>
      <w:tabs>
        <w:tab w:val="clear" w:pos="1440"/>
      </w:tabs>
      <w:spacing w:after="0" w:line="480" w:lineRule="auto"/>
    </w:pPr>
    <w:rPr>
      <w:rFonts w:ascii="Arial" w:hAnsi="Arial"/>
      <w:sz w:val="24"/>
      <w:szCs w:val="24"/>
    </w:rPr>
  </w:style>
  <w:style w:type="paragraph" w:styleId="ListNumber2">
    <w:name w:val="List Number 2"/>
    <w:basedOn w:val="Normal"/>
    <w:uiPriority w:val="99"/>
    <w:rsid w:val="00B6659E"/>
    <w:pPr>
      <w:numPr>
        <w:numId w:val="15"/>
      </w:numPr>
      <w:contextualSpacing/>
    </w:pPr>
  </w:style>
  <w:style w:type="paragraph" w:styleId="ListParagraph">
    <w:name w:val="List Paragraph"/>
    <w:basedOn w:val="Normal"/>
    <w:uiPriority w:val="34"/>
    <w:unhideWhenUsed/>
    <w:qFormat/>
    <w:rsid w:val="00B6659E"/>
    <w:pPr>
      <w:ind w:left="720"/>
      <w:contextualSpacing/>
    </w:pPr>
    <w:rPr>
      <w:szCs w:val="24"/>
    </w:rPr>
  </w:style>
  <w:style w:type="paragraph" w:customStyle="1" w:styleId="ListRomanettes">
    <w:name w:val="List Romanettes"/>
    <w:basedOn w:val="ListLetter"/>
    <w:qFormat/>
    <w:rsid w:val="00B6659E"/>
    <w:pPr>
      <w:numPr>
        <w:numId w:val="16"/>
      </w:numPr>
    </w:pPr>
  </w:style>
  <w:style w:type="paragraph" w:customStyle="1" w:styleId="Outline1">
    <w:name w:val="Outline 1"/>
    <w:basedOn w:val="Heading1"/>
    <w:rsid w:val="00B6659E"/>
    <w:pPr>
      <w:numPr>
        <w:numId w:val="17"/>
      </w:numPr>
      <w:jc w:val="left"/>
    </w:pPr>
    <w:rPr>
      <w:rFonts w:eastAsia="Times New Roman"/>
      <w:b w:val="0"/>
      <w:szCs w:val="20"/>
    </w:rPr>
  </w:style>
  <w:style w:type="paragraph" w:customStyle="1" w:styleId="Outline2">
    <w:name w:val="Outline 2"/>
    <w:basedOn w:val="Normal"/>
    <w:rsid w:val="00B6659E"/>
    <w:pPr>
      <w:numPr>
        <w:ilvl w:val="1"/>
        <w:numId w:val="17"/>
      </w:numPr>
    </w:pPr>
    <w:rPr>
      <w:rFonts w:eastAsia="Times New Roman"/>
      <w:szCs w:val="20"/>
    </w:rPr>
  </w:style>
  <w:style w:type="paragraph" w:customStyle="1" w:styleId="Outline3">
    <w:name w:val="Outline 3"/>
    <w:basedOn w:val="Heading1"/>
    <w:rsid w:val="00B6659E"/>
    <w:pPr>
      <w:numPr>
        <w:ilvl w:val="2"/>
        <w:numId w:val="17"/>
      </w:numPr>
      <w:jc w:val="left"/>
    </w:pPr>
    <w:rPr>
      <w:rFonts w:eastAsia="Times New Roman"/>
      <w:szCs w:val="20"/>
    </w:rPr>
  </w:style>
  <w:style w:type="paragraph" w:customStyle="1" w:styleId="Outline4">
    <w:name w:val="Outline 4"/>
    <w:basedOn w:val="Normal"/>
    <w:rsid w:val="00B6659E"/>
    <w:pPr>
      <w:numPr>
        <w:ilvl w:val="3"/>
        <w:numId w:val="17"/>
      </w:numPr>
    </w:pPr>
    <w:rPr>
      <w:rFonts w:eastAsia="Times New Roman"/>
      <w:szCs w:val="20"/>
    </w:rPr>
  </w:style>
  <w:style w:type="paragraph" w:customStyle="1" w:styleId="Outline5">
    <w:name w:val="Outline 5"/>
    <w:basedOn w:val="Normal"/>
    <w:rsid w:val="00B6659E"/>
    <w:pPr>
      <w:numPr>
        <w:ilvl w:val="4"/>
        <w:numId w:val="17"/>
      </w:numPr>
    </w:pPr>
    <w:rPr>
      <w:rFonts w:eastAsia="Times New Roman"/>
      <w:szCs w:val="20"/>
    </w:rPr>
  </w:style>
  <w:style w:type="paragraph" w:customStyle="1" w:styleId="Outline6">
    <w:name w:val="Outline 6"/>
    <w:basedOn w:val="Outline5"/>
    <w:rsid w:val="00B6659E"/>
    <w:pPr>
      <w:numPr>
        <w:ilvl w:val="5"/>
      </w:numPr>
    </w:pPr>
  </w:style>
  <w:style w:type="character" w:styleId="PageNumber">
    <w:name w:val="page number"/>
    <w:basedOn w:val="DefaultParagraphFont"/>
    <w:rsid w:val="00B6659E"/>
    <w:rPr>
      <w:rFonts w:ascii="Calibri" w:hAnsi="Calibri"/>
      <w:sz w:val="26"/>
    </w:rPr>
  </w:style>
  <w:style w:type="paragraph" w:customStyle="1" w:styleId="PLINumbering">
    <w:name w:val="PLI Numbering"/>
    <w:basedOn w:val="Normal"/>
    <w:semiHidden/>
    <w:rsid w:val="00B6659E"/>
    <w:pPr>
      <w:numPr>
        <w:ilvl w:val="1"/>
        <w:numId w:val="18"/>
      </w:numPr>
    </w:pPr>
    <w:rPr>
      <w:rFonts w:ascii="Arial" w:hAnsi="Arial"/>
      <w:sz w:val="24"/>
      <w:szCs w:val="24"/>
    </w:rPr>
  </w:style>
  <w:style w:type="paragraph" w:customStyle="1" w:styleId="Recitals">
    <w:name w:val="Recitals"/>
    <w:basedOn w:val="ListParagraph"/>
    <w:qFormat/>
    <w:rsid w:val="00B6659E"/>
    <w:pPr>
      <w:numPr>
        <w:numId w:val="19"/>
      </w:numPr>
      <w:contextualSpacing w:val="0"/>
    </w:pPr>
  </w:style>
  <w:style w:type="paragraph" w:customStyle="1" w:styleId="Signature-PartyRole">
    <w:name w:val="Signature - Party Role"/>
    <w:basedOn w:val="Normal"/>
    <w:next w:val="Normal"/>
    <w:rsid w:val="00B6659E"/>
    <w:pPr>
      <w:tabs>
        <w:tab w:val="left" w:leader="underscore" w:pos="7200"/>
      </w:tabs>
      <w:spacing w:after="360"/>
      <w:ind w:left="4320"/>
    </w:pPr>
    <w:rPr>
      <w:b/>
      <w:bCs/>
    </w:rPr>
  </w:style>
  <w:style w:type="paragraph" w:customStyle="1" w:styleId="SignaturePartyName">
    <w:name w:val="Signature Party Name"/>
    <w:basedOn w:val="Normal"/>
    <w:rsid w:val="007E0C0B"/>
    <w:pPr>
      <w:tabs>
        <w:tab w:val="left" w:leader="underscore" w:pos="7200"/>
      </w:tabs>
      <w:spacing w:after="360"/>
      <w:ind w:left="4320"/>
    </w:pPr>
  </w:style>
  <w:style w:type="paragraph" w:customStyle="1" w:styleId="SignatureTabLine">
    <w:name w:val="Signature Tab/Line"/>
    <w:basedOn w:val="Normal"/>
    <w:next w:val="SignaturePartyName"/>
    <w:qFormat/>
    <w:rsid w:val="00CC55E2"/>
    <w:pPr>
      <w:tabs>
        <w:tab w:val="left" w:leader="underscore" w:pos="8550"/>
      </w:tabs>
      <w:spacing w:after="0"/>
      <w:ind w:left="4320"/>
    </w:pPr>
  </w:style>
  <w:style w:type="paragraph" w:styleId="Title">
    <w:name w:val="Title"/>
    <w:basedOn w:val="Normal"/>
    <w:next w:val="BodyText1stIndent-Single"/>
    <w:link w:val="TitleChar"/>
    <w:uiPriority w:val="10"/>
    <w:qFormat/>
    <w:rsid w:val="00B6659E"/>
    <w:pPr>
      <w:spacing w:after="300"/>
      <w:contextualSpacing/>
      <w:jc w:val="center"/>
    </w:pPr>
    <w:rPr>
      <w:rFonts w:eastAsiaTheme="majorEastAsia" w:cstheme="majorBidi"/>
      <w:b/>
      <w:color w:val="323E4F" w:themeColor="text2" w:themeShade="BF"/>
      <w:spacing w:val="5"/>
      <w:kern w:val="28"/>
      <w:sz w:val="32"/>
      <w:szCs w:val="52"/>
    </w:rPr>
  </w:style>
  <w:style w:type="character" w:customStyle="1" w:styleId="TitleChar">
    <w:name w:val="Title Char"/>
    <w:basedOn w:val="DefaultParagraphFont"/>
    <w:link w:val="Title"/>
    <w:uiPriority w:val="10"/>
    <w:rsid w:val="00B6659E"/>
    <w:rPr>
      <w:rFonts w:ascii="Calibri" w:eastAsiaTheme="majorEastAsia" w:hAnsi="Calibri" w:cstheme="majorBidi"/>
      <w:b/>
      <w:color w:val="323E4F" w:themeColor="text2" w:themeShade="BF"/>
      <w:spacing w:val="5"/>
      <w:kern w:val="28"/>
      <w:sz w:val="32"/>
      <w:szCs w:val="52"/>
    </w:rPr>
  </w:style>
  <w:style w:type="paragraph" w:customStyle="1" w:styleId="BodyText--Double">
    <w:name w:val="Body Text -- Double"/>
    <w:basedOn w:val="BodyText"/>
    <w:rsid w:val="00B6659E"/>
    <w:rPr>
      <w:rFonts w:eastAsia="Times New Roman"/>
      <w:szCs w:val="20"/>
    </w:rPr>
  </w:style>
  <w:style w:type="paragraph" w:customStyle="1" w:styleId="DraftingNotes">
    <w:name w:val="Drafting Notes"/>
    <w:basedOn w:val="BodyText"/>
    <w:next w:val="ListNumber"/>
    <w:rsid w:val="00B6659E"/>
    <w:pPr>
      <w:spacing w:after="0" w:line="480" w:lineRule="auto"/>
      <w:jc w:val="both"/>
    </w:pPr>
    <w:rPr>
      <w:rFonts w:eastAsia="Times New Roman"/>
      <w:b/>
    </w:rPr>
  </w:style>
  <w:style w:type="paragraph" w:customStyle="1" w:styleId="ExerciseNumbering">
    <w:name w:val="Exercise Numbering"/>
    <w:basedOn w:val="Normal"/>
    <w:next w:val="Normal"/>
    <w:rsid w:val="00B6659E"/>
    <w:pPr>
      <w:numPr>
        <w:numId w:val="9"/>
      </w:numPr>
      <w:tabs>
        <w:tab w:val="clear" w:pos="720"/>
      </w:tabs>
      <w:spacing w:before="360"/>
    </w:pPr>
    <w:rPr>
      <w:rFonts w:eastAsia="Times New Roman"/>
      <w:b/>
      <w:szCs w:val="22"/>
    </w:rPr>
  </w:style>
  <w:style w:type="paragraph" w:customStyle="1" w:styleId="ExampleNumbering">
    <w:name w:val="Example Numbering"/>
    <w:basedOn w:val="ExerciseNumbering"/>
    <w:next w:val="Normal"/>
    <w:qFormat/>
    <w:rsid w:val="00B6659E"/>
    <w:pPr>
      <w:numPr>
        <w:numId w:val="10"/>
      </w:numPr>
    </w:pPr>
  </w:style>
  <w:style w:type="paragraph" w:customStyle="1" w:styleId="Notes">
    <w:name w:val="Notes"/>
    <w:basedOn w:val="NoteHeading"/>
    <w:next w:val="Outline1"/>
    <w:rsid w:val="00B6659E"/>
    <w:rPr>
      <w:rFonts w:eastAsia="Times New Roman"/>
      <w:b/>
      <w:szCs w:val="24"/>
    </w:rPr>
  </w:style>
  <w:style w:type="paragraph" w:styleId="NoteHeading">
    <w:name w:val="Note Heading"/>
    <w:basedOn w:val="Normal"/>
    <w:next w:val="Normal"/>
    <w:link w:val="NoteHeadingChar"/>
    <w:uiPriority w:val="99"/>
    <w:semiHidden/>
    <w:unhideWhenUsed/>
    <w:rsid w:val="00B6659E"/>
  </w:style>
  <w:style w:type="character" w:customStyle="1" w:styleId="NoteHeadingChar">
    <w:name w:val="Note Heading Char"/>
    <w:basedOn w:val="DefaultParagraphFont"/>
    <w:link w:val="NoteHeading"/>
    <w:uiPriority w:val="99"/>
    <w:semiHidden/>
    <w:rsid w:val="00B6659E"/>
    <w:rPr>
      <w:rFonts w:ascii="Calibri" w:hAnsi="Calibri"/>
      <w:sz w:val="26"/>
      <w:szCs w:val="26"/>
    </w:rPr>
  </w:style>
  <w:style w:type="paragraph" w:customStyle="1" w:styleId="BodyTextBold">
    <w:name w:val="Body Text Bold"/>
    <w:basedOn w:val="BodyText"/>
    <w:next w:val="BodyText"/>
    <w:qFormat/>
    <w:rsid w:val="00B6659E"/>
    <w:rPr>
      <w:rFonts w:eastAsia="Times New Roman"/>
      <w:b/>
      <w:szCs w:val="20"/>
    </w:rPr>
  </w:style>
  <w:style w:type="paragraph" w:customStyle="1" w:styleId="Bullet1Indent">
    <w:name w:val="Bullet 1&quot; Indent"/>
    <w:basedOn w:val="Bullet5Indent"/>
    <w:rsid w:val="00B6659E"/>
    <w:pPr>
      <w:ind w:left="2160"/>
    </w:pPr>
  </w:style>
  <w:style w:type="paragraph" w:customStyle="1" w:styleId="Style1">
    <w:name w:val="Style1"/>
    <w:basedOn w:val="Bullet1Indent"/>
    <w:qFormat/>
    <w:rsid w:val="00B6659E"/>
    <w:pPr>
      <w:tabs>
        <w:tab w:val="clear" w:pos="1440"/>
      </w:tabs>
    </w:pPr>
  </w:style>
  <w:style w:type="paragraph" w:customStyle="1" w:styleId="Contracta5single">
    <w:name w:val="Contract (a) .5 single"/>
    <w:basedOn w:val="Normal"/>
    <w:rsid w:val="00B6659E"/>
    <w:pPr>
      <w:numPr>
        <w:numId w:val="6"/>
      </w:numPr>
      <w:tabs>
        <w:tab w:val="clear" w:pos="1440"/>
      </w:tabs>
    </w:pPr>
    <w:rPr>
      <w:rFonts w:eastAsia="Times New Roman"/>
      <w:szCs w:val="18"/>
    </w:rPr>
  </w:style>
  <w:style w:type="paragraph" w:customStyle="1" w:styleId="Contracta5">
    <w:name w:val="Contract (a) .5"/>
    <w:basedOn w:val="Normal"/>
    <w:qFormat/>
    <w:rsid w:val="00B6659E"/>
    <w:pPr>
      <w:tabs>
        <w:tab w:val="num" w:pos="1440"/>
      </w:tabs>
      <w:ind w:left="1440" w:hanging="720"/>
    </w:pPr>
    <w:rPr>
      <w:rFonts w:eastAsia="Times New Roman"/>
      <w:szCs w:val="18"/>
    </w:rPr>
  </w:style>
  <w:style w:type="paragraph" w:customStyle="1" w:styleId="Contracta">
    <w:name w:val="Contract (a)"/>
    <w:basedOn w:val="Normal"/>
    <w:rsid w:val="00B6659E"/>
    <w:pPr>
      <w:numPr>
        <w:numId w:val="5"/>
      </w:numPr>
    </w:pPr>
    <w:rPr>
      <w:rFonts w:eastAsia="Times New Roman"/>
      <w:szCs w:val="18"/>
    </w:rPr>
  </w:style>
  <w:style w:type="paragraph" w:customStyle="1" w:styleId="SignatureBy">
    <w:name w:val="Signature By"/>
    <w:basedOn w:val="SignatureTabLine"/>
    <w:qFormat/>
    <w:rsid w:val="00CC55E2"/>
    <w:pPr>
      <w:tabs>
        <w:tab w:val="left" w:pos="4770"/>
      </w:tabs>
    </w:pPr>
  </w:style>
  <w:style w:type="paragraph" w:customStyle="1" w:styleId="Signature-authorizednameandtitle">
    <w:name w:val="Signature - authorized name and title"/>
    <w:basedOn w:val="SignaturePartyName"/>
    <w:qFormat/>
    <w:rsid w:val="00CC55E2"/>
    <w:pPr>
      <w:ind w:left="4680"/>
    </w:pPr>
  </w:style>
  <w:style w:type="paragraph" w:styleId="Revision">
    <w:name w:val="Revision"/>
    <w:hidden/>
    <w:uiPriority w:val="99"/>
    <w:semiHidden/>
    <w:rsid w:val="00ED20EE"/>
    <w:pPr>
      <w:spacing w:after="0"/>
      <w:ind w:left="0" w:firstLine="0"/>
    </w:pPr>
    <w:rPr>
      <w:rFonts w:ascii="Calibri" w:hAnsi="Calibri"/>
      <w:sz w:val="26"/>
      <w:szCs w:val="26"/>
    </w:rPr>
  </w:style>
  <w:style w:type="character" w:customStyle="1" w:styleId="Contract--SectionX0XCharChar">
    <w:name w:val="Contract -- Section X.0X Char Char"/>
    <w:link w:val="Contract--SectionX0XChar"/>
    <w:locked/>
    <w:rsid w:val="00EA5573"/>
    <w:rPr>
      <w:rFonts w:ascii="Arial" w:hAnsi="Arial" w:cs="Arial"/>
      <w:b/>
      <w:sz w:val="24"/>
      <w:szCs w:val="24"/>
      <w:lang w:val="x-none" w:eastAsia="x-none"/>
    </w:rPr>
  </w:style>
  <w:style w:type="paragraph" w:customStyle="1" w:styleId="Contract--SectionX0XChar">
    <w:name w:val="Contract -- Section X.0X Char"/>
    <w:basedOn w:val="Normal"/>
    <w:next w:val="Normal"/>
    <w:link w:val="Contract--SectionX0XCharChar"/>
    <w:rsid w:val="00EA5573"/>
    <w:rPr>
      <w:rFonts w:ascii="Arial" w:hAnsi="Arial" w:cs="Arial"/>
      <w:b/>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78458">
      <w:bodyDiv w:val="1"/>
      <w:marLeft w:val="0"/>
      <w:marRight w:val="0"/>
      <w:marTop w:val="0"/>
      <w:marBottom w:val="0"/>
      <w:divBdr>
        <w:top w:val="none" w:sz="0" w:space="0" w:color="auto"/>
        <w:left w:val="none" w:sz="0" w:space="0" w:color="auto"/>
        <w:bottom w:val="none" w:sz="0" w:space="0" w:color="auto"/>
        <w:right w:val="none" w:sz="0" w:space="0" w:color="auto"/>
      </w:divBdr>
    </w:div>
    <w:div w:id="223489943">
      <w:bodyDiv w:val="1"/>
      <w:marLeft w:val="0"/>
      <w:marRight w:val="0"/>
      <w:marTop w:val="0"/>
      <w:marBottom w:val="0"/>
      <w:divBdr>
        <w:top w:val="none" w:sz="0" w:space="0" w:color="auto"/>
        <w:left w:val="none" w:sz="0" w:space="0" w:color="auto"/>
        <w:bottom w:val="none" w:sz="0" w:space="0" w:color="auto"/>
        <w:right w:val="none" w:sz="0" w:space="0" w:color="auto"/>
      </w:divBdr>
    </w:div>
    <w:div w:id="479545399">
      <w:bodyDiv w:val="1"/>
      <w:marLeft w:val="0"/>
      <w:marRight w:val="0"/>
      <w:marTop w:val="0"/>
      <w:marBottom w:val="0"/>
      <w:divBdr>
        <w:top w:val="none" w:sz="0" w:space="0" w:color="auto"/>
        <w:left w:val="none" w:sz="0" w:space="0" w:color="auto"/>
        <w:bottom w:val="none" w:sz="0" w:space="0" w:color="auto"/>
        <w:right w:val="none" w:sz="0" w:space="0" w:color="auto"/>
      </w:divBdr>
    </w:div>
    <w:div w:id="54638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3E49B-F9EC-4123-9060-2178EB7B12C2}">
  <ds:schemaRefs>
    <ds:schemaRef ds:uri="http://schemas.openxmlformats.org/officeDocument/2006/bibliography"/>
  </ds:schemaRefs>
</ds:datastoreItem>
</file>

<file path=customXml/itemProps2.xml><?xml version="1.0" encoding="utf-8"?>
<ds:datastoreItem xmlns:ds="http://schemas.openxmlformats.org/officeDocument/2006/customXml" ds:itemID="{53FAD2F4-B8E3-43DA-819A-7E875F66FBA8}">
  <ds:schemaRefs>
    <ds:schemaRef ds:uri="http://schemas.openxmlformats.org/officeDocument/2006/bibliography"/>
  </ds:schemaRefs>
</ds:datastoreItem>
</file>

<file path=customXml/itemProps3.xml><?xml version="1.0" encoding="utf-8"?>
<ds:datastoreItem xmlns:ds="http://schemas.openxmlformats.org/officeDocument/2006/customXml" ds:itemID="{20AC8B2D-B018-4848-8E3F-0CFA35259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4810</Words>
  <Characters>27423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L. Stark</dc:creator>
  <cp:keywords/>
  <dc:description/>
  <cp:lastModifiedBy>TLS</cp:lastModifiedBy>
  <cp:revision>2</cp:revision>
  <cp:lastPrinted>2014-04-22T12:56:00Z</cp:lastPrinted>
  <dcterms:created xsi:type="dcterms:W3CDTF">2014-12-02T17:35:00Z</dcterms:created>
  <dcterms:modified xsi:type="dcterms:W3CDTF">2014-12-02T17:35:00Z</dcterms:modified>
</cp:coreProperties>
</file>